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4B913" w14:textId="77777777" w:rsidR="00E9413F" w:rsidRDefault="002F0018" w:rsidP="002F0018">
      <w:pPr>
        <w:suppressAutoHyphens/>
        <w:autoSpaceDE w:val="0"/>
        <w:spacing w:after="0" w:line="240" w:lineRule="auto"/>
        <w:ind w:right="-108"/>
        <w:jc w:val="center"/>
        <w:rPr>
          <w:rFonts w:ascii="Times New Roman" w:eastAsia="Times New Roman" w:hAnsi="Times New Roman" w:cs="HelveticaNeue-Bold"/>
          <w:b/>
          <w:bCs/>
          <w:sz w:val="24"/>
          <w:szCs w:val="24"/>
          <w:lang w:eastAsia="ar-SA"/>
        </w:rPr>
      </w:pPr>
      <w:r w:rsidRPr="002F0018">
        <w:rPr>
          <w:rFonts w:ascii="Times New Roman" w:eastAsia="Times New Roman" w:hAnsi="Times New Roman" w:cs="HelveticaNeue-Bold"/>
          <w:b/>
          <w:bCs/>
          <w:sz w:val="24"/>
          <w:szCs w:val="24"/>
          <w:lang w:eastAsia="ar-SA"/>
        </w:rPr>
        <w:t>PROJET DE</w:t>
      </w:r>
      <w:r w:rsidR="00E9413F">
        <w:rPr>
          <w:rFonts w:ascii="Times New Roman" w:eastAsia="Times New Roman" w:hAnsi="Times New Roman" w:cs="HelveticaNeue-Bold"/>
          <w:b/>
          <w:bCs/>
          <w:sz w:val="24"/>
          <w:szCs w:val="24"/>
          <w:lang w:eastAsia="ar-SA"/>
        </w:rPr>
        <w:t xml:space="preserve"> CONVENTION RELATIVE AU STATUT </w:t>
      </w:r>
    </w:p>
    <w:p w14:paraId="2AACD011" w14:textId="77777777" w:rsidR="006D6680" w:rsidRDefault="00E9413F" w:rsidP="002F0018">
      <w:pPr>
        <w:suppressAutoHyphens/>
        <w:autoSpaceDE w:val="0"/>
        <w:spacing w:after="0" w:line="240" w:lineRule="auto"/>
        <w:ind w:right="-108"/>
        <w:jc w:val="center"/>
        <w:rPr>
          <w:ins w:id="0" w:author="Ali Mekouar" w:date="2018-05-20T10:21:00Z"/>
          <w:rFonts w:ascii="Times New Roman" w:eastAsia="Times New Roman" w:hAnsi="Times New Roman" w:cs="HelveticaNeue-Bold"/>
          <w:b/>
          <w:bCs/>
          <w:sz w:val="24"/>
          <w:szCs w:val="24"/>
          <w:lang w:eastAsia="ar-SA"/>
        </w:rPr>
      </w:pPr>
      <w:r>
        <w:rPr>
          <w:rFonts w:ascii="Times New Roman" w:eastAsia="Times New Roman" w:hAnsi="Times New Roman" w:cs="HelveticaNeue-Bold"/>
          <w:b/>
          <w:bCs/>
          <w:sz w:val="24"/>
          <w:szCs w:val="24"/>
          <w:lang w:eastAsia="ar-SA"/>
        </w:rPr>
        <w:t>DES</w:t>
      </w:r>
      <w:r w:rsidR="002F0018" w:rsidRPr="002F0018">
        <w:rPr>
          <w:rFonts w:ascii="Times New Roman" w:eastAsia="Times New Roman" w:hAnsi="Times New Roman" w:cs="HelveticaNeue-Bold"/>
          <w:b/>
          <w:bCs/>
          <w:sz w:val="24"/>
          <w:szCs w:val="24"/>
          <w:lang w:eastAsia="ar-SA"/>
        </w:rPr>
        <w:t xml:space="preserve"> </w:t>
      </w:r>
      <w:r>
        <w:rPr>
          <w:rFonts w:ascii="Times New Roman" w:eastAsia="Times New Roman" w:hAnsi="Times New Roman" w:cs="HelveticaNeue-Bold"/>
          <w:b/>
          <w:bCs/>
          <w:sz w:val="24"/>
          <w:szCs w:val="24"/>
          <w:lang w:eastAsia="ar-SA"/>
        </w:rPr>
        <w:t>D</w:t>
      </w:r>
      <w:r w:rsidR="002F0018" w:rsidRPr="002F0018">
        <w:rPr>
          <w:rFonts w:ascii="Times New Roman" w:eastAsia="Times New Roman" w:hAnsi="Times New Roman" w:cs="HelveticaNeue-Bold"/>
          <w:b/>
          <w:bCs/>
          <w:sz w:val="24"/>
          <w:szCs w:val="24"/>
          <w:lang w:eastAsia="ar-SA"/>
        </w:rPr>
        <w:t xml:space="preserve">ÉPLACÉS ENVIRONNEMENTAUX </w:t>
      </w:r>
    </w:p>
    <w:p w14:paraId="42B6DE90" w14:textId="7AF579B7" w:rsidR="002F0018" w:rsidRPr="009E0B83" w:rsidRDefault="002F0018" w:rsidP="002F0018">
      <w:pPr>
        <w:suppressAutoHyphens/>
        <w:autoSpaceDE w:val="0"/>
        <w:spacing w:after="0" w:line="240" w:lineRule="auto"/>
        <w:ind w:right="-108"/>
        <w:jc w:val="center"/>
        <w:rPr>
          <w:rFonts w:ascii="Times New Roman" w:eastAsia="Times New Roman" w:hAnsi="Times New Roman" w:cs="HelveticaNeue-Bold"/>
          <w:b/>
          <w:bCs/>
          <w:sz w:val="24"/>
          <w:szCs w:val="24"/>
          <w:lang w:eastAsia="ar-SA"/>
        </w:rPr>
      </w:pPr>
      <w:r w:rsidRPr="009E0B83">
        <w:rPr>
          <w:rFonts w:ascii="Times New Roman" w:eastAsia="Times New Roman" w:hAnsi="Times New Roman" w:cs="HelveticaNeue-Bold"/>
          <w:b/>
          <w:bCs/>
          <w:sz w:val="24"/>
          <w:szCs w:val="24"/>
          <w:lang w:eastAsia="ar-SA"/>
        </w:rPr>
        <w:t>(</w:t>
      </w:r>
      <w:r w:rsidR="00E9413F" w:rsidRPr="009E0B83">
        <w:rPr>
          <w:rFonts w:ascii="Times New Roman" w:eastAsia="Times New Roman" w:hAnsi="Times New Roman" w:cs="HelveticaNeue-Bold"/>
          <w:b/>
          <w:bCs/>
          <w:i/>
          <w:sz w:val="24"/>
          <w:szCs w:val="24"/>
          <w:u w:val="single"/>
          <w:lang w:eastAsia="ar-SA"/>
        </w:rPr>
        <w:t>Quatri</w:t>
      </w:r>
      <w:r w:rsidRPr="009E0B83">
        <w:rPr>
          <w:rFonts w:ascii="Times New Roman" w:eastAsia="Times New Roman" w:hAnsi="Times New Roman" w:cs="HelveticaNeue-Bold"/>
          <w:b/>
          <w:bCs/>
          <w:i/>
          <w:sz w:val="24"/>
          <w:szCs w:val="24"/>
          <w:u w:val="single"/>
          <w:lang w:eastAsia="ar-SA"/>
        </w:rPr>
        <w:t>ème version</w:t>
      </w:r>
      <w:r w:rsidR="00E9413F" w:rsidRPr="009E0B83">
        <w:rPr>
          <w:rFonts w:ascii="Times New Roman" w:eastAsia="Times New Roman" w:hAnsi="Times New Roman" w:cs="HelveticaNeue-Bold"/>
          <w:b/>
          <w:bCs/>
          <w:i/>
          <w:sz w:val="24"/>
          <w:szCs w:val="24"/>
          <w:u w:val="single"/>
          <w:lang w:eastAsia="ar-SA"/>
        </w:rPr>
        <w:t xml:space="preserve"> – avril 2018</w:t>
      </w:r>
      <w:r w:rsidRPr="009E0B83">
        <w:rPr>
          <w:rFonts w:ascii="Times New Roman" w:eastAsia="Times New Roman" w:hAnsi="Times New Roman" w:cs="HelveticaNeue-Bold"/>
          <w:b/>
          <w:bCs/>
          <w:sz w:val="24"/>
          <w:szCs w:val="24"/>
          <w:lang w:eastAsia="ar-SA"/>
        </w:rPr>
        <w:t>)</w:t>
      </w:r>
    </w:p>
    <w:p w14:paraId="7C85119A"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Italic"/>
          <w:i/>
          <w:iCs/>
          <w:sz w:val="24"/>
          <w:szCs w:val="20"/>
          <w:lang w:eastAsia="ar-SA"/>
        </w:rPr>
      </w:pPr>
    </w:p>
    <w:p w14:paraId="1801323D"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Italic"/>
          <w:i/>
          <w:iCs/>
          <w:sz w:val="24"/>
          <w:szCs w:val="20"/>
          <w:lang w:eastAsia="ar-SA"/>
        </w:rPr>
      </w:pPr>
    </w:p>
    <w:p w14:paraId="00F11A37"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C877178"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Les Parties</w:t>
      </w:r>
      <w:r w:rsidR="00E9413F" w:rsidRPr="00B004A9">
        <w:rPr>
          <w:rFonts w:ascii="Times New Roman" w:eastAsia="Times New Roman" w:hAnsi="Times New Roman" w:cs="HelveticaNeue-Roman"/>
          <w:sz w:val="24"/>
          <w:szCs w:val="20"/>
          <w:lang w:eastAsia="ar-SA"/>
        </w:rPr>
        <w:t xml:space="preserve"> à la présente Convention</w:t>
      </w:r>
      <w:r w:rsidRPr="00B004A9">
        <w:rPr>
          <w:rFonts w:ascii="Times New Roman" w:eastAsia="Times New Roman" w:hAnsi="Times New Roman" w:cs="HelveticaNeue-Roman"/>
          <w:sz w:val="24"/>
          <w:szCs w:val="20"/>
          <w:lang w:eastAsia="ar-SA"/>
        </w:rPr>
        <w:t>,</w:t>
      </w:r>
    </w:p>
    <w:p w14:paraId="3318D8FE"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B4969C1"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que la situation de l’environnement mondial est alarmante et qu’elle continue de se dégrader à un rythme croissant,</w:t>
      </w:r>
    </w:p>
    <w:p w14:paraId="2A6AF70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64932F7D"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l</w:t>
      </w:r>
      <w:r w:rsidR="00E9413F" w:rsidRPr="00B004A9">
        <w:rPr>
          <w:rFonts w:ascii="Times New Roman" w:eastAsia="Times New Roman" w:hAnsi="Times New Roman" w:cs="HelveticaNeue-Roman"/>
          <w:sz w:val="24"/>
          <w:szCs w:val="20"/>
          <w:lang w:eastAsia="ar-SA"/>
        </w:rPr>
        <w:t>’aggravation et l’accélération d</w:t>
      </w:r>
      <w:r w:rsidR="005D074D" w:rsidRPr="00B004A9">
        <w:rPr>
          <w:rFonts w:ascii="Times New Roman" w:eastAsia="Times New Roman" w:hAnsi="Times New Roman" w:cs="HelveticaNeue-Roman"/>
          <w:sz w:val="24"/>
          <w:szCs w:val="20"/>
          <w:lang w:eastAsia="ar-SA"/>
        </w:rPr>
        <w:t xml:space="preserve">es manifestations </w:t>
      </w:r>
      <w:r w:rsidRPr="00B004A9">
        <w:rPr>
          <w:rFonts w:ascii="Times New Roman" w:eastAsia="Times New Roman" w:hAnsi="Times New Roman" w:cs="HelveticaNeue-Roman"/>
          <w:sz w:val="24"/>
          <w:szCs w:val="20"/>
          <w:lang w:eastAsia="ar-SA"/>
        </w:rPr>
        <w:t>de cette dégradation telles que le</w:t>
      </w:r>
      <w:r w:rsidR="005D074D" w:rsidRPr="00B004A9">
        <w:rPr>
          <w:rFonts w:ascii="Times New Roman" w:eastAsia="Times New Roman" w:hAnsi="Times New Roman" w:cs="HelveticaNeue-Roman"/>
          <w:sz w:val="24"/>
          <w:szCs w:val="20"/>
          <w:lang w:eastAsia="ar-SA"/>
        </w:rPr>
        <w:t xml:space="preserve">s changements climatiques, </w:t>
      </w:r>
      <w:r w:rsidRPr="00B004A9">
        <w:rPr>
          <w:rFonts w:ascii="Times New Roman" w:eastAsia="Times New Roman" w:hAnsi="Times New Roman" w:cs="HelveticaNeue-Roman"/>
          <w:sz w:val="24"/>
          <w:szCs w:val="20"/>
          <w:lang w:eastAsia="ar-SA"/>
        </w:rPr>
        <w:t>la perte de diversité biologique, la sécheresse, la désertification, le déboisement, l’érosion des sols,</w:t>
      </w:r>
      <w:r w:rsidR="005D074D" w:rsidRPr="00B004A9">
        <w:rPr>
          <w:rFonts w:ascii="Times New Roman" w:eastAsia="Times New Roman" w:hAnsi="Times New Roman" w:cs="HelveticaNeue-Roman"/>
          <w:sz w:val="24"/>
          <w:szCs w:val="20"/>
          <w:lang w:eastAsia="ar-SA"/>
        </w:rPr>
        <w:t xml:space="preserve"> le stress hydrique, les inondations, les ouragans, les typhons, les cyclones</w:t>
      </w:r>
      <w:r w:rsidR="00B004A9" w:rsidRPr="00B004A9">
        <w:rPr>
          <w:rFonts w:ascii="Times New Roman" w:eastAsia="Times New Roman" w:hAnsi="Times New Roman" w:cs="HelveticaNeue-Roman"/>
          <w:sz w:val="24"/>
          <w:szCs w:val="20"/>
          <w:lang w:eastAsia="ar-SA"/>
        </w:rPr>
        <w:t xml:space="preserve"> </w:t>
      </w:r>
      <w:r w:rsidRPr="005F37EC">
        <w:rPr>
          <w:rFonts w:ascii="Times New Roman" w:eastAsia="Times New Roman" w:hAnsi="Times New Roman" w:cs="HelveticaNeue-Roman"/>
          <w:sz w:val="24"/>
          <w:szCs w:val="20"/>
          <w:lang w:eastAsia="ar-SA"/>
        </w:rPr>
        <w:t>et</w:t>
      </w:r>
      <w:r w:rsidR="003A15B4" w:rsidRPr="00B004A9">
        <w:rPr>
          <w:rFonts w:ascii="Times New Roman" w:eastAsia="Times New Roman" w:hAnsi="Times New Roman" w:cs="HelveticaNeue-Roman"/>
          <w:sz w:val="24"/>
          <w:szCs w:val="20"/>
          <w:lang w:eastAsia="ar-SA"/>
        </w:rPr>
        <w:t>, plus généralement, les catastrophes</w:t>
      </w:r>
      <w:r w:rsidRPr="00B004A9">
        <w:rPr>
          <w:rFonts w:ascii="Times New Roman" w:eastAsia="Times New Roman" w:hAnsi="Times New Roman" w:cs="HelveticaNeue-Roman"/>
          <w:sz w:val="24"/>
          <w:szCs w:val="20"/>
          <w:lang w:eastAsia="ar-SA"/>
        </w:rPr>
        <w:t xml:space="preserve"> naturel</w:t>
      </w:r>
      <w:r w:rsidR="003A15B4" w:rsidRPr="00B004A9">
        <w:rPr>
          <w:rFonts w:ascii="Times New Roman" w:eastAsia="Times New Roman" w:hAnsi="Times New Roman" w:cs="HelveticaNeue-Roman"/>
          <w:sz w:val="24"/>
          <w:szCs w:val="20"/>
          <w:lang w:eastAsia="ar-SA"/>
        </w:rPr>
        <w:t>le</w:t>
      </w:r>
      <w:r w:rsidRPr="00B004A9">
        <w:rPr>
          <w:rFonts w:ascii="Times New Roman" w:eastAsia="Times New Roman" w:hAnsi="Times New Roman" w:cs="HelveticaNeue-Roman"/>
          <w:sz w:val="24"/>
          <w:szCs w:val="20"/>
          <w:lang w:eastAsia="ar-SA"/>
        </w:rPr>
        <w:t>s et technologiques,</w:t>
      </w:r>
    </w:p>
    <w:p w14:paraId="7D91C2D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BECE303"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que les victimes de ces phénomènes sont confrontées à la disparition de leur environnement entraînant la dégradation de leur santé et de leur dignité, mettant en cause la substance même de leur droit à la vie,</w:t>
      </w:r>
    </w:p>
    <w:p w14:paraId="29CDBE6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50D9CB4"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proofErr w:type="gramStart"/>
      <w:r w:rsidRPr="005F37EC">
        <w:rPr>
          <w:rFonts w:ascii="Times New Roman" w:eastAsia="Times New Roman" w:hAnsi="Times New Roman" w:cs="HelveticaNeue-Roman"/>
          <w:i/>
          <w:sz w:val="24"/>
          <w:szCs w:val="20"/>
          <w:lang w:eastAsia="ar-SA"/>
        </w:rPr>
        <w:t>Considérant</w:t>
      </w:r>
      <w:proofErr w:type="gramEnd"/>
      <w:r w:rsidRPr="00B004A9">
        <w:rPr>
          <w:rFonts w:ascii="Times New Roman" w:eastAsia="Times New Roman" w:hAnsi="Times New Roman" w:cs="HelveticaNeue-Roman"/>
          <w:sz w:val="24"/>
          <w:szCs w:val="20"/>
          <w:lang w:eastAsia="ar-SA"/>
        </w:rPr>
        <w:t xml:space="preserve"> que la gravité de ces atteintes contraint des personnes</w:t>
      </w:r>
      <w:r w:rsidR="00B930B4" w:rsidRPr="00B004A9">
        <w:rPr>
          <w:rFonts w:ascii="Times New Roman" w:eastAsia="Times New Roman" w:hAnsi="Times New Roman" w:cs="HelveticaNeue-Roman"/>
          <w:sz w:val="24"/>
          <w:szCs w:val="20"/>
          <w:lang w:eastAsia="ar-SA"/>
        </w:rPr>
        <w:t>, des familles, des groupes et</w:t>
      </w:r>
      <w:r w:rsidRPr="00B004A9">
        <w:rPr>
          <w:rFonts w:ascii="Times New Roman" w:eastAsia="Times New Roman" w:hAnsi="Times New Roman" w:cs="HelveticaNeue-Roman"/>
          <w:sz w:val="24"/>
          <w:szCs w:val="20"/>
          <w:lang w:eastAsia="ar-SA"/>
        </w:rPr>
        <w:t xml:space="preserve"> des populations à se déplacer,</w:t>
      </w:r>
    </w:p>
    <w:p w14:paraId="06417CD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95ED03F"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10"/>
          <w:lang w:eastAsia="ar-SA"/>
        </w:rPr>
      </w:pPr>
      <w:r w:rsidRPr="005F37EC">
        <w:rPr>
          <w:rFonts w:ascii="Times New Roman" w:eastAsia="Times New Roman" w:hAnsi="Times New Roman" w:cs="HelveticaNeue-Roman"/>
          <w:i/>
          <w:sz w:val="24"/>
          <w:szCs w:val="10"/>
          <w:lang w:eastAsia="ar-SA"/>
        </w:rPr>
        <w:t>Considérant</w:t>
      </w:r>
      <w:r w:rsidRPr="00B004A9">
        <w:rPr>
          <w:rFonts w:ascii="Times New Roman" w:eastAsia="Times New Roman" w:hAnsi="Times New Roman" w:cs="HelveticaNeue-Roman"/>
          <w:sz w:val="24"/>
          <w:szCs w:val="10"/>
          <w:lang w:eastAsia="ar-SA"/>
        </w:rPr>
        <w:t xml:space="preserve"> par ailleurs que certaines politiques environnementales</w:t>
      </w:r>
      <w:r w:rsidR="00B930B4" w:rsidRPr="00B004A9">
        <w:rPr>
          <w:rFonts w:ascii="Times New Roman" w:eastAsia="Times New Roman" w:hAnsi="Times New Roman" w:cs="HelveticaNeue-Roman"/>
          <w:sz w:val="24"/>
          <w:szCs w:val="10"/>
          <w:lang w:eastAsia="ar-SA"/>
        </w:rPr>
        <w:t xml:space="preserve"> peuvent elles-mêmes induire de tels</w:t>
      </w:r>
      <w:r w:rsidRPr="00B004A9">
        <w:rPr>
          <w:rFonts w:ascii="Times New Roman" w:eastAsia="Times New Roman" w:hAnsi="Times New Roman" w:cs="HelveticaNeue-Roman"/>
          <w:sz w:val="24"/>
          <w:szCs w:val="10"/>
          <w:lang w:eastAsia="ar-SA"/>
        </w:rPr>
        <w:t xml:space="preserve"> déplacements,</w:t>
      </w:r>
    </w:p>
    <w:p w14:paraId="6567C4B2"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8F1C943"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que l’augmentation exponentielle d’ores et déjà prévisible de ces déplacements constitue une menace sur la stabilité des sociétés humaines, la pérennité des cultures et la paix dans le monde,</w:t>
      </w:r>
    </w:p>
    <w:p w14:paraId="4EC2FF0F"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9BFB59F" w14:textId="77777777" w:rsidR="002F0018" w:rsidRPr="002F0018"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Reconnaissant</w:t>
      </w:r>
      <w:r w:rsidRPr="002F0018">
        <w:rPr>
          <w:rFonts w:ascii="Times New Roman" w:eastAsia="Times New Roman" w:hAnsi="Times New Roman" w:cs="HelveticaNeue-Roman"/>
          <w:sz w:val="24"/>
          <w:szCs w:val="20"/>
          <w:lang w:eastAsia="ar-SA"/>
        </w:rPr>
        <w:t xml:space="preserve"> le </w:t>
      </w:r>
      <w:r w:rsidRPr="00FA42B8">
        <w:rPr>
          <w:rFonts w:ascii="Times New Roman" w:eastAsia="Times New Roman" w:hAnsi="Times New Roman" w:cs="HelveticaNeue-Roman"/>
          <w:sz w:val="24"/>
          <w:szCs w:val="20"/>
          <w:lang w:eastAsia="ar-SA"/>
        </w:rPr>
        <w:t xml:space="preserve">devoir </w:t>
      </w:r>
      <w:r w:rsidRPr="002F0018">
        <w:rPr>
          <w:rFonts w:ascii="Times New Roman" w:eastAsia="Times New Roman" w:hAnsi="Times New Roman" w:cs="HelveticaNeue-Roman"/>
          <w:sz w:val="24"/>
          <w:szCs w:val="20"/>
          <w:lang w:eastAsia="ar-SA"/>
        </w:rPr>
        <w:t>d’assistance à un Etat écologiquement sinistré comme un devoir de la communauté internationale,</w:t>
      </w:r>
    </w:p>
    <w:p w14:paraId="3AA76011"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21D34B5" w14:textId="53B807E9" w:rsidR="002F0018" w:rsidRPr="002F0018"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2F0018">
        <w:rPr>
          <w:rFonts w:ascii="Times New Roman" w:eastAsia="Times New Roman" w:hAnsi="Times New Roman" w:cs="HelveticaNeue-Roman"/>
          <w:sz w:val="24"/>
          <w:szCs w:val="20"/>
          <w:lang w:eastAsia="ar-SA"/>
        </w:rPr>
        <w:t xml:space="preserve"> que, malgré les nombreux instruments internationaux visant à protéger l’environnement, il n’existe, </w:t>
      </w:r>
      <w:r w:rsidR="006D6680">
        <w:rPr>
          <w:rFonts w:ascii="Times New Roman" w:eastAsia="Times New Roman" w:hAnsi="Times New Roman" w:cs="HelveticaNeue-Roman"/>
          <w:sz w:val="24"/>
          <w:szCs w:val="20"/>
          <w:lang w:eastAsia="ar-SA"/>
        </w:rPr>
        <w:t>en</w:t>
      </w:r>
      <w:r w:rsidR="006D6680" w:rsidRPr="002F0018">
        <w:rPr>
          <w:rFonts w:ascii="Times New Roman" w:eastAsia="Times New Roman" w:hAnsi="Times New Roman" w:cs="HelveticaNeue-Roman"/>
          <w:sz w:val="24"/>
          <w:szCs w:val="20"/>
          <w:lang w:eastAsia="ar-SA"/>
        </w:rPr>
        <w:t xml:space="preserve"> </w:t>
      </w:r>
      <w:r w:rsidRPr="002F0018">
        <w:rPr>
          <w:rFonts w:ascii="Times New Roman" w:eastAsia="Times New Roman" w:hAnsi="Times New Roman" w:cs="HelveticaNeue-Roman"/>
          <w:sz w:val="24"/>
          <w:szCs w:val="20"/>
          <w:lang w:eastAsia="ar-SA"/>
        </w:rPr>
        <w:t>l’état actuel du droit international applicable aux réfugiés, aucun instrument spécifique prévoyant la situation d’ensemble des déplacés environnementaux et pouvant être appliqué et invoqué en leur faveur,</w:t>
      </w:r>
    </w:p>
    <w:p w14:paraId="757BD6FF"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AF3ED46" w14:textId="56145AB9"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Réaffirmant</w:t>
      </w:r>
      <w:r w:rsidRPr="00B004A9">
        <w:rPr>
          <w:rFonts w:ascii="Times New Roman" w:eastAsia="Times New Roman" w:hAnsi="Times New Roman" w:cs="HelveticaNeue-Roman"/>
          <w:sz w:val="24"/>
          <w:szCs w:val="20"/>
          <w:lang w:eastAsia="ar-SA"/>
        </w:rPr>
        <w:t xml:space="preserve"> le principe de responsabilités communes mais différenciées des Etats tel que reconnu </w:t>
      </w:r>
      <w:r w:rsidR="00C77C61" w:rsidRPr="00B004A9">
        <w:rPr>
          <w:rFonts w:ascii="Times New Roman" w:eastAsia="Times New Roman" w:hAnsi="Times New Roman" w:cs="HelveticaNeue-Roman"/>
          <w:sz w:val="24"/>
          <w:szCs w:val="20"/>
          <w:lang w:eastAsia="ar-SA"/>
        </w:rPr>
        <w:t>notamment à l’article 3 de la Convention</w:t>
      </w:r>
      <w:r w:rsidR="00BB33C4">
        <w:rPr>
          <w:rFonts w:ascii="Times New Roman" w:eastAsia="Times New Roman" w:hAnsi="Times New Roman" w:cs="HelveticaNeue-Roman"/>
          <w:sz w:val="24"/>
          <w:szCs w:val="20"/>
          <w:lang w:eastAsia="ar-SA"/>
        </w:rPr>
        <w:t>-</w:t>
      </w:r>
      <w:r w:rsidR="00C77C61" w:rsidRPr="00B004A9">
        <w:rPr>
          <w:rFonts w:ascii="Times New Roman" w:eastAsia="Times New Roman" w:hAnsi="Times New Roman" w:cs="HelveticaNeue-Roman"/>
          <w:sz w:val="24"/>
          <w:szCs w:val="20"/>
          <w:lang w:eastAsia="ar-SA"/>
        </w:rPr>
        <w:t>c</w:t>
      </w:r>
      <w:r w:rsidRPr="00B004A9">
        <w:rPr>
          <w:rFonts w:ascii="Times New Roman" w:eastAsia="Times New Roman" w:hAnsi="Times New Roman" w:cs="HelveticaNeue-Roman"/>
          <w:sz w:val="24"/>
          <w:szCs w:val="20"/>
          <w:lang w:eastAsia="ar-SA"/>
        </w:rPr>
        <w:t xml:space="preserve">adre </w:t>
      </w:r>
      <w:r w:rsidR="00C77C61" w:rsidRPr="00B004A9">
        <w:rPr>
          <w:rFonts w:ascii="Times New Roman" w:eastAsia="Times New Roman" w:hAnsi="Times New Roman" w:cs="HelveticaNeue-Roman"/>
          <w:sz w:val="24"/>
          <w:szCs w:val="20"/>
          <w:lang w:eastAsia="ar-SA"/>
        </w:rPr>
        <w:t xml:space="preserve">des Nations Unies </w:t>
      </w:r>
      <w:r w:rsidRPr="00B004A9">
        <w:rPr>
          <w:rFonts w:ascii="Times New Roman" w:eastAsia="Times New Roman" w:hAnsi="Times New Roman" w:cs="HelveticaNeue-Roman"/>
          <w:sz w:val="24"/>
          <w:szCs w:val="20"/>
          <w:lang w:eastAsia="ar-SA"/>
        </w:rPr>
        <w:t>sur les cha</w:t>
      </w:r>
      <w:r w:rsidR="00C77C61" w:rsidRPr="00B004A9">
        <w:rPr>
          <w:rFonts w:ascii="Times New Roman" w:eastAsia="Times New Roman" w:hAnsi="Times New Roman" w:cs="HelveticaNeue-Roman"/>
          <w:sz w:val="24"/>
          <w:szCs w:val="20"/>
          <w:lang w:eastAsia="ar-SA"/>
        </w:rPr>
        <w:t>ngements climatiques et à l’article 2 de l’Accord de Paris sur le climat,</w:t>
      </w:r>
    </w:p>
    <w:p w14:paraId="6AE25AF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8C97D78" w14:textId="77777777" w:rsidR="002F0018" w:rsidRPr="00B004A9" w:rsidRDefault="00C77C61"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w:t>
      </w:r>
      <w:r w:rsidR="002F0018" w:rsidRPr="00B004A9">
        <w:rPr>
          <w:rFonts w:ascii="Times New Roman" w:eastAsia="Times New Roman" w:hAnsi="Times New Roman" w:cs="HelveticaNeue-Roman"/>
          <w:sz w:val="24"/>
          <w:szCs w:val="20"/>
          <w:lang w:eastAsia="ar-SA"/>
        </w:rPr>
        <w:t>dans ces conditions</w:t>
      </w:r>
      <w:r w:rsidRPr="00B004A9">
        <w:rPr>
          <w:rFonts w:ascii="Times New Roman" w:eastAsia="Times New Roman" w:hAnsi="Times New Roman" w:cs="HelveticaNeue-Roman"/>
          <w:sz w:val="24"/>
          <w:szCs w:val="20"/>
          <w:lang w:eastAsia="ar-SA"/>
        </w:rPr>
        <w:t>, qu’</w:t>
      </w:r>
      <w:r w:rsidR="002F0018" w:rsidRPr="00B004A9">
        <w:rPr>
          <w:rFonts w:ascii="Times New Roman" w:eastAsia="Times New Roman" w:hAnsi="Times New Roman" w:cs="HelveticaNeue-Roman"/>
          <w:sz w:val="24"/>
          <w:szCs w:val="20"/>
          <w:lang w:eastAsia="ar-SA"/>
        </w:rPr>
        <w:t>il est de la responsabilité de la communauté internationale des Etats d’organiser leur solidarité et celle de l’ensemble des acteurs par l’élaboration d’un statut</w:t>
      </w:r>
      <w:r w:rsidRPr="00B004A9">
        <w:rPr>
          <w:rFonts w:ascii="Times New Roman" w:eastAsia="Times New Roman" w:hAnsi="Times New Roman" w:cs="HelveticaNeue-Roman"/>
          <w:sz w:val="24"/>
          <w:szCs w:val="20"/>
          <w:lang w:eastAsia="ar-SA"/>
        </w:rPr>
        <w:t xml:space="preserve"> </w:t>
      </w:r>
      <w:r w:rsidR="002F0018" w:rsidRPr="00B004A9">
        <w:rPr>
          <w:rFonts w:ascii="Times New Roman" w:eastAsia="Times New Roman" w:hAnsi="Times New Roman" w:cs="HelveticaNeue-Roman"/>
          <w:sz w:val="24"/>
          <w:szCs w:val="20"/>
          <w:lang w:eastAsia="ar-SA"/>
        </w:rPr>
        <w:t>des déplacés environnementaux,</w:t>
      </w:r>
    </w:p>
    <w:p w14:paraId="34DF2B41"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708B1B1A" w14:textId="77777777" w:rsidR="002F0018"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que ce statut devra prendre en compte </w:t>
      </w:r>
      <w:r w:rsidR="00B004A9" w:rsidRPr="00B004A9">
        <w:rPr>
          <w:rFonts w:ascii="Times New Roman" w:eastAsia="Times New Roman" w:hAnsi="Times New Roman" w:cs="HelveticaNeue-Roman"/>
          <w:sz w:val="24"/>
          <w:szCs w:val="20"/>
          <w:lang w:eastAsia="ar-SA"/>
        </w:rPr>
        <w:t>l</w:t>
      </w:r>
      <w:r w:rsidR="00C77C61" w:rsidRPr="00B004A9">
        <w:rPr>
          <w:rFonts w:ascii="Times New Roman" w:eastAsia="Times New Roman" w:hAnsi="Times New Roman" w:cs="HelveticaNeue-Roman"/>
          <w:sz w:val="24"/>
          <w:szCs w:val="20"/>
          <w:lang w:eastAsia="ar-SA"/>
        </w:rPr>
        <w:t xml:space="preserve">es déplacements </w:t>
      </w:r>
      <w:r w:rsidRPr="00B004A9">
        <w:rPr>
          <w:rFonts w:ascii="Times New Roman" w:eastAsia="Times New Roman" w:hAnsi="Times New Roman" w:cs="HelveticaNeue-Roman"/>
          <w:sz w:val="24"/>
          <w:szCs w:val="20"/>
          <w:lang w:eastAsia="ar-SA"/>
        </w:rPr>
        <w:t xml:space="preserve">tant à l’intérieur qu’à l’extérieur de </w:t>
      </w:r>
      <w:r w:rsidR="00C77C61" w:rsidRPr="00B004A9">
        <w:rPr>
          <w:rFonts w:ascii="Times New Roman" w:eastAsia="Times New Roman" w:hAnsi="Times New Roman" w:cs="HelveticaNeue-Roman"/>
          <w:sz w:val="24"/>
          <w:szCs w:val="20"/>
          <w:lang w:eastAsia="ar-SA"/>
        </w:rPr>
        <w:t>l’</w:t>
      </w:r>
      <w:r w:rsidRPr="00B004A9">
        <w:rPr>
          <w:rFonts w:ascii="Times New Roman" w:eastAsia="Times New Roman" w:hAnsi="Times New Roman" w:cs="HelveticaNeue-Roman"/>
          <w:sz w:val="24"/>
          <w:szCs w:val="20"/>
          <w:lang w:eastAsia="ar-SA"/>
        </w:rPr>
        <w:t>Etat de résidence,</w:t>
      </w:r>
    </w:p>
    <w:p w14:paraId="239BA105"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47CF7F0" w14:textId="77777777" w:rsidR="00C77C61" w:rsidRPr="00B004A9" w:rsidRDefault="002F0018"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5F37EC">
        <w:rPr>
          <w:rFonts w:ascii="Times New Roman" w:eastAsia="Times New Roman" w:hAnsi="Times New Roman" w:cs="HelveticaNeue-Roman"/>
          <w:i/>
          <w:sz w:val="24"/>
          <w:szCs w:val="20"/>
          <w:lang w:eastAsia="ar-SA"/>
        </w:rPr>
        <w:t>Considérant</w:t>
      </w:r>
      <w:r w:rsidRPr="00B004A9">
        <w:rPr>
          <w:rFonts w:ascii="Times New Roman" w:eastAsia="Times New Roman" w:hAnsi="Times New Roman" w:cs="HelveticaNeue-Roman"/>
          <w:sz w:val="24"/>
          <w:szCs w:val="20"/>
          <w:lang w:eastAsia="ar-SA"/>
        </w:rPr>
        <w:t xml:space="preserve"> que le statut des déplacés environnementaux doit s’inscrire dans le respect des instruments juridiques internationaux et des principes protecteurs des droits de l’Homme, notamment le Pacte international relatif aux droits civils et politiques et le Pacte international relatif aux droits économiques, sociaux et culturels du 16 décembre 1966</w:t>
      </w:r>
      <w:r w:rsidR="006D6680">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w:t>
      </w:r>
    </w:p>
    <w:p w14:paraId="694071B9" w14:textId="77777777" w:rsidR="00C77C61" w:rsidRPr="00B004A9" w:rsidRDefault="00C77C61"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857C79B" w14:textId="77777777" w:rsidR="002F0018" w:rsidRPr="00B004A9" w:rsidRDefault="00C77C61" w:rsidP="005F37EC">
      <w:pPr>
        <w:suppressAutoHyphens/>
        <w:autoSpaceDE w:val="0"/>
        <w:spacing w:after="0" w:line="240" w:lineRule="auto"/>
        <w:ind w:right="-108" w:firstLine="7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S</w:t>
      </w:r>
      <w:r w:rsidR="002F0018" w:rsidRPr="00B004A9">
        <w:rPr>
          <w:rFonts w:ascii="Times New Roman" w:eastAsia="Times New Roman" w:hAnsi="Times New Roman" w:cs="HelveticaNeue-Roman"/>
          <w:sz w:val="24"/>
          <w:szCs w:val="20"/>
          <w:lang w:eastAsia="ar-SA"/>
        </w:rPr>
        <w:t>ont con</w:t>
      </w:r>
      <w:r w:rsidRPr="00B004A9">
        <w:rPr>
          <w:rFonts w:ascii="Times New Roman" w:eastAsia="Times New Roman" w:hAnsi="Times New Roman" w:cs="HelveticaNeue-Roman"/>
          <w:sz w:val="24"/>
          <w:szCs w:val="20"/>
          <w:lang w:eastAsia="ar-SA"/>
        </w:rPr>
        <w:t>venues de ce qui suit</w:t>
      </w:r>
      <w:r w:rsidR="002F0018" w:rsidRPr="00B004A9">
        <w:rPr>
          <w:rFonts w:ascii="Times New Roman" w:eastAsia="Times New Roman" w:hAnsi="Times New Roman" w:cs="HelveticaNeue-Roman"/>
          <w:sz w:val="24"/>
          <w:szCs w:val="20"/>
          <w:lang w:eastAsia="ar-SA"/>
        </w:rPr>
        <w:t xml:space="preserve"> :</w:t>
      </w:r>
    </w:p>
    <w:p w14:paraId="0A9179C0"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Times New Roman"/>
          <w:sz w:val="24"/>
          <w:szCs w:val="24"/>
          <w:lang w:eastAsia="ar-SA"/>
        </w:rPr>
      </w:pPr>
    </w:p>
    <w:p w14:paraId="09F87892"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1C3626E6" w14:textId="2496A770" w:rsidR="002F0018" w:rsidRPr="000D5CFA" w:rsidRDefault="002F0018" w:rsidP="002F0018">
      <w:pPr>
        <w:suppressAutoHyphens/>
        <w:autoSpaceDE w:val="0"/>
        <w:spacing w:after="0" w:line="240" w:lineRule="auto"/>
        <w:ind w:right="-108"/>
        <w:jc w:val="center"/>
        <w:rPr>
          <w:rFonts w:ascii="Times New Roman" w:eastAsia="Times New Roman" w:hAnsi="Times New Roman" w:cs="HelveticaNeue-Bold"/>
          <w:b/>
          <w:bCs/>
          <w:caps/>
          <w:sz w:val="24"/>
          <w:szCs w:val="20"/>
          <w:lang w:eastAsia="ar-SA"/>
        </w:rPr>
      </w:pPr>
      <w:r w:rsidRPr="000D5CFA">
        <w:rPr>
          <w:rFonts w:ascii="Times New Roman" w:eastAsia="Times New Roman" w:hAnsi="Times New Roman" w:cs="HelveticaNeue-Bold"/>
          <w:b/>
          <w:bCs/>
          <w:caps/>
          <w:sz w:val="24"/>
          <w:szCs w:val="20"/>
          <w:lang w:eastAsia="ar-SA"/>
        </w:rPr>
        <w:t xml:space="preserve">Chapitre </w:t>
      </w:r>
      <w:r w:rsidR="006D6680">
        <w:rPr>
          <w:rFonts w:ascii="Times New Roman" w:eastAsia="Times New Roman" w:hAnsi="Times New Roman" w:cs="HelveticaNeue-Bold"/>
          <w:b/>
          <w:bCs/>
          <w:caps/>
          <w:sz w:val="24"/>
          <w:szCs w:val="20"/>
          <w:lang w:eastAsia="ar-SA"/>
        </w:rPr>
        <w:t>PREMIer</w:t>
      </w:r>
      <w:r w:rsidRPr="000D5CFA">
        <w:rPr>
          <w:rFonts w:ascii="Times New Roman" w:eastAsia="Times New Roman" w:hAnsi="Times New Roman" w:cs="HelveticaNeue-Bold"/>
          <w:b/>
          <w:bCs/>
          <w:caps/>
          <w:sz w:val="24"/>
          <w:szCs w:val="10"/>
          <w:lang w:eastAsia="ar-SA"/>
        </w:rPr>
        <w:t xml:space="preserve"> </w:t>
      </w:r>
      <w:r w:rsidR="006D6680">
        <w:rPr>
          <w:rFonts w:ascii="Times New Roman" w:eastAsia="Times New Roman" w:hAnsi="Times New Roman" w:cs="HelveticaNeue-Bold"/>
          <w:b/>
          <w:bCs/>
          <w:caps/>
          <w:sz w:val="24"/>
          <w:szCs w:val="20"/>
          <w:lang w:eastAsia="ar-SA"/>
        </w:rPr>
        <w:t>-</w:t>
      </w:r>
      <w:r w:rsidR="004D6D5A">
        <w:rPr>
          <w:rFonts w:ascii="Times New Roman" w:eastAsia="Times New Roman" w:hAnsi="Times New Roman" w:cs="HelveticaNeue-Bold"/>
          <w:b/>
          <w:bCs/>
          <w:caps/>
          <w:sz w:val="24"/>
          <w:szCs w:val="20"/>
          <w:lang w:eastAsia="ar-SA"/>
        </w:rPr>
        <w:t xml:space="preserve"> Objet, d</w:t>
      </w:r>
      <w:r w:rsidR="004D6D5A">
        <w:rPr>
          <w:rFonts w:ascii="Times New Roman" w:eastAsia="Times New Roman" w:hAnsi="Times New Roman" w:cs="Times New Roman"/>
          <w:b/>
          <w:bCs/>
          <w:caps/>
          <w:sz w:val="24"/>
          <w:szCs w:val="20"/>
          <w:lang w:eastAsia="ar-SA"/>
        </w:rPr>
        <w:t>É</w:t>
      </w:r>
      <w:r w:rsidRPr="000D5CFA">
        <w:rPr>
          <w:rFonts w:ascii="Times New Roman" w:eastAsia="Times New Roman" w:hAnsi="Times New Roman" w:cs="HelveticaNeue-Bold"/>
          <w:b/>
          <w:bCs/>
          <w:caps/>
          <w:sz w:val="24"/>
          <w:szCs w:val="20"/>
          <w:lang w:eastAsia="ar-SA"/>
        </w:rPr>
        <w:t>finitions, champ d’application</w:t>
      </w:r>
    </w:p>
    <w:p w14:paraId="647EFF53"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715EEB6" w14:textId="77777777" w:rsidR="002F0018" w:rsidRPr="002F0018"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1</w:t>
      </w:r>
      <w:r w:rsidRPr="002F0018">
        <w:rPr>
          <w:rFonts w:ascii="Times New Roman" w:eastAsia="Times New Roman" w:hAnsi="Times New Roman" w:cs="HelveticaNeue-Roman"/>
          <w:b/>
          <w:sz w:val="24"/>
          <w:szCs w:val="20"/>
          <w:lang w:eastAsia="ar-SA"/>
        </w:rPr>
        <w:t xml:space="preserve"> - Objet</w:t>
      </w:r>
    </w:p>
    <w:p w14:paraId="1F73BAF9"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5D8A9DD" w14:textId="77777777" w:rsidR="002F0018" w:rsidRPr="00B004A9" w:rsidRDefault="00155C1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L’objet de la présente Convention est d’établir un cadre juridique visant à garantir des droits au profit des déplacés environnemen</w:t>
      </w:r>
      <w:del w:id="1" w:author="Ali Mekouar" w:date="2018-05-20T10:29:00Z">
        <w:r w:rsidR="002F0018" w:rsidRPr="00B004A9" w:rsidDel="006D6680">
          <w:rPr>
            <w:rFonts w:ascii="Times New Roman" w:eastAsia="Times New Roman" w:hAnsi="Times New Roman" w:cs="HelveticaNeue-Roman"/>
            <w:sz w:val="24"/>
            <w:szCs w:val="20"/>
            <w:lang w:eastAsia="ar-SA"/>
          </w:rPr>
          <w:softHyphen/>
        </w:r>
      </w:del>
      <w:r w:rsidR="002F0018" w:rsidRPr="00B004A9">
        <w:rPr>
          <w:rFonts w:ascii="Times New Roman" w:eastAsia="Times New Roman" w:hAnsi="Times New Roman" w:cs="HelveticaNeue-Roman"/>
          <w:sz w:val="24"/>
          <w:szCs w:val="20"/>
          <w:lang w:eastAsia="ar-SA"/>
        </w:rPr>
        <w:t>taux et à organiser leur accueil ainsi que leur éventuel retour, en application du principe de solidarité.</w:t>
      </w:r>
    </w:p>
    <w:p w14:paraId="53F9611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10EBF72" w14:textId="206C0716" w:rsidR="002F0018" w:rsidRDefault="00155C1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B004A9">
        <w:rPr>
          <w:rFonts w:ascii="Times New Roman" w:eastAsia="Times New Roman" w:hAnsi="Times New Roman" w:cs="HelveticaNeue-Roman"/>
          <w:sz w:val="24"/>
          <w:szCs w:val="20"/>
          <w:lang w:eastAsia="ar-SA"/>
        </w:rPr>
        <w:t>A cette fin, chaque Parti</w:t>
      </w:r>
      <w:r w:rsidR="00B004A9">
        <w:rPr>
          <w:rFonts w:ascii="Times New Roman" w:eastAsia="Times New Roman" w:hAnsi="Times New Roman" w:cs="HelveticaNeue-Roman"/>
          <w:sz w:val="24"/>
          <w:szCs w:val="20"/>
          <w:lang w:eastAsia="ar-SA"/>
        </w:rPr>
        <w:t>e</w:t>
      </w:r>
      <w:r w:rsidR="002F0018" w:rsidRPr="00B004A9">
        <w:rPr>
          <w:rFonts w:ascii="Times New Roman" w:eastAsia="Times New Roman" w:hAnsi="Times New Roman" w:cs="HelveticaNeue-Roman"/>
          <w:sz w:val="24"/>
          <w:szCs w:val="20"/>
          <w:lang w:eastAsia="ar-SA"/>
        </w:rPr>
        <w:t xml:space="preserve"> prot</w:t>
      </w:r>
      <w:r w:rsidR="006D6290">
        <w:rPr>
          <w:rFonts w:ascii="Times New Roman" w:eastAsia="Times New Roman" w:hAnsi="Times New Roman" w:cs="HelveticaNeue-Roman"/>
          <w:sz w:val="24"/>
          <w:szCs w:val="20"/>
          <w:lang w:eastAsia="ar-SA"/>
        </w:rPr>
        <w:t>è</w:t>
      </w:r>
      <w:r w:rsidR="002F0018" w:rsidRPr="00B004A9">
        <w:rPr>
          <w:rFonts w:ascii="Times New Roman" w:eastAsia="Times New Roman" w:hAnsi="Times New Roman" w:cs="HelveticaNeue-Roman"/>
          <w:sz w:val="24"/>
          <w:szCs w:val="20"/>
          <w:lang w:eastAsia="ar-SA"/>
        </w:rPr>
        <w:t>ge les déplacés environnementaux conformément aux droits de l’Homme garantis par le droit international et assure le plein exercice des droits spécifiques</w:t>
      </w:r>
      <w:r w:rsidRPr="00B004A9">
        <w:rPr>
          <w:rFonts w:ascii="Times New Roman" w:eastAsia="Times New Roman" w:hAnsi="Times New Roman" w:cs="HelveticaNeue-Roman"/>
          <w:sz w:val="24"/>
          <w:szCs w:val="20"/>
          <w:lang w:eastAsia="ar-SA"/>
        </w:rPr>
        <w:t xml:space="preserve"> garantis par la présente Convention</w:t>
      </w:r>
      <w:r w:rsidR="002F0018" w:rsidRPr="00B004A9">
        <w:rPr>
          <w:rFonts w:ascii="Times New Roman" w:eastAsia="Times New Roman" w:hAnsi="Times New Roman" w:cs="HelveticaNeue-Roman"/>
          <w:sz w:val="24"/>
          <w:szCs w:val="20"/>
          <w:lang w:eastAsia="ar-SA"/>
        </w:rPr>
        <w:t>.</w:t>
      </w:r>
    </w:p>
    <w:p w14:paraId="4DD33734" w14:textId="77777777" w:rsidR="009E0B83" w:rsidRPr="00B004A9" w:rsidRDefault="009E0B8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AF9A7F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6ADCC62" w14:textId="77777777" w:rsidR="002F0018" w:rsidRPr="002F0018"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w:t>
      </w:r>
      <w:r w:rsidRPr="002F0018">
        <w:rPr>
          <w:rFonts w:ascii="Times New Roman" w:eastAsia="Times New Roman" w:hAnsi="Times New Roman" w:cs="HelveticaNeue-Roman"/>
          <w:b/>
          <w:sz w:val="24"/>
          <w:szCs w:val="20"/>
          <w:lang w:eastAsia="ar-SA"/>
        </w:rPr>
        <w:t xml:space="preserve"> - Définitions</w:t>
      </w:r>
    </w:p>
    <w:p w14:paraId="248685AC"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7C2E88E" w14:textId="77777777" w:rsidR="002F0018" w:rsidRPr="00B004A9" w:rsidRDefault="00155C1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1. Par « Partie » on entend </w:t>
      </w:r>
      <w:r w:rsidRPr="00B004A9">
        <w:rPr>
          <w:rFonts w:ascii="Times New Roman" w:eastAsia="Times New Roman" w:hAnsi="Times New Roman" w:cs="HelveticaNeue-Roman"/>
          <w:sz w:val="24"/>
          <w:szCs w:val="20"/>
          <w:lang w:eastAsia="ar-SA"/>
        </w:rPr>
        <w:t xml:space="preserve">un Etat ou une organisation régionale d’intégration économique qui a consenti à être lié par </w:t>
      </w:r>
      <w:r w:rsidR="002F0018" w:rsidRPr="00B004A9">
        <w:rPr>
          <w:rFonts w:ascii="Times New Roman" w:eastAsia="Times New Roman" w:hAnsi="Times New Roman" w:cs="HelveticaNeue-Roman"/>
          <w:sz w:val="24"/>
          <w:szCs w:val="20"/>
          <w:lang w:eastAsia="ar-SA"/>
        </w:rPr>
        <w:t>la présente Convention</w:t>
      </w:r>
      <w:r w:rsidRPr="00B004A9">
        <w:rPr>
          <w:rFonts w:ascii="Times New Roman" w:eastAsia="Times New Roman" w:hAnsi="Times New Roman" w:cs="HelveticaNeue-Roman"/>
          <w:sz w:val="24"/>
          <w:szCs w:val="20"/>
          <w:lang w:eastAsia="ar-SA"/>
        </w:rPr>
        <w:t>.</w:t>
      </w:r>
    </w:p>
    <w:p w14:paraId="6B607DF4" w14:textId="77777777" w:rsidR="00155C1F" w:rsidRPr="00B004A9" w:rsidRDefault="00155C1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FCCE8D5" w14:textId="77777777" w:rsidR="00155C1F" w:rsidRPr="00155C1F" w:rsidRDefault="00155C1F" w:rsidP="002F0018">
      <w:pPr>
        <w:suppressAutoHyphens/>
        <w:autoSpaceDE w:val="0"/>
        <w:spacing w:after="0" w:line="240" w:lineRule="auto"/>
        <w:ind w:right="-108"/>
        <w:jc w:val="both"/>
        <w:rPr>
          <w:rFonts w:ascii="Times New Roman" w:eastAsia="Times New Roman" w:hAnsi="Times New Roman" w:cs="HelveticaNeue-Roman"/>
          <w:color w:val="FF0000"/>
          <w:sz w:val="24"/>
          <w:szCs w:val="20"/>
          <w:lang w:eastAsia="ar-SA"/>
        </w:rPr>
      </w:pPr>
      <w:r w:rsidRPr="00B004A9">
        <w:rPr>
          <w:rFonts w:ascii="Times New Roman" w:eastAsia="Times New Roman" w:hAnsi="Times New Roman" w:cs="HelveticaNeue-Roman"/>
          <w:sz w:val="24"/>
          <w:szCs w:val="20"/>
          <w:lang w:eastAsia="ar-SA"/>
        </w:rPr>
        <w:t xml:space="preserve">2. Par </w:t>
      </w:r>
      <w:r w:rsidR="006D6680">
        <w:rPr>
          <w:rFonts w:ascii="Times New Roman" w:eastAsia="Times New Roman" w:hAnsi="Times New Roman" w:cs="HelveticaNeue-Roman"/>
          <w:sz w:val="24"/>
          <w:szCs w:val="20"/>
          <w:lang w:eastAsia="ar-SA"/>
        </w:rPr>
        <w:t>« </w:t>
      </w:r>
      <w:r w:rsidRPr="00B004A9">
        <w:rPr>
          <w:rFonts w:ascii="Times New Roman" w:eastAsia="Times New Roman" w:hAnsi="Times New Roman" w:cs="HelveticaNeue-Roman"/>
          <w:sz w:val="24"/>
          <w:szCs w:val="20"/>
          <w:lang w:eastAsia="ar-SA"/>
        </w:rPr>
        <w:t>organisation régionale d’intégration économique</w:t>
      </w:r>
      <w:r w:rsidR="006D6680">
        <w:rPr>
          <w:rFonts w:ascii="Times New Roman" w:eastAsia="Times New Roman" w:hAnsi="Times New Roman" w:cs="HelveticaNeue-Roman"/>
          <w:sz w:val="24"/>
          <w:szCs w:val="20"/>
          <w:lang w:eastAsia="ar-SA"/>
        </w:rPr>
        <w:t> »</w:t>
      </w:r>
      <w:r w:rsidRPr="00B004A9">
        <w:rPr>
          <w:rFonts w:ascii="Times New Roman" w:eastAsia="Times New Roman" w:hAnsi="Times New Roman" w:cs="HelveticaNeue-Roman"/>
          <w:sz w:val="24"/>
          <w:szCs w:val="20"/>
          <w:lang w:eastAsia="ar-SA"/>
        </w:rPr>
        <w:t xml:space="preserve"> on entend une organisation constituée d’Etats souverains d’une région donnée, à laquelle ses Etats membres ont transféré des compétences relatives aux questions régies par la présente Convention</w:t>
      </w:r>
      <w:r w:rsidRPr="00155C1F">
        <w:rPr>
          <w:rFonts w:ascii="Times New Roman" w:eastAsia="Times New Roman" w:hAnsi="Times New Roman" w:cs="HelveticaNeue-Roman"/>
          <w:color w:val="FF0000"/>
          <w:sz w:val="24"/>
          <w:szCs w:val="20"/>
          <w:lang w:eastAsia="ar-SA"/>
        </w:rPr>
        <w:t>.</w:t>
      </w:r>
    </w:p>
    <w:p w14:paraId="230D2280"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9F14A5D" w14:textId="6B589388" w:rsidR="002F0018" w:rsidRPr="009E0B83" w:rsidRDefault="003A15B4" w:rsidP="009E0B8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w:t>
      </w:r>
      <w:r w:rsidR="002F0018" w:rsidRPr="00B004A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Par </w:t>
      </w:r>
      <w:r w:rsidR="002F0018" w:rsidRPr="00B004A9">
        <w:rPr>
          <w:rFonts w:ascii="Times New Roman" w:eastAsia="Times New Roman" w:hAnsi="Times New Roman" w:cs="HelveticaNeue-Roman"/>
          <w:sz w:val="24"/>
          <w:szCs w:val="20"/>
          <w:lang w:eastAsia="ar-SA"/>
        </w:rPr>
        <w:t xml:space="preserve">« déplacés environnementaux » </w:t>
      </w:r>
      <w:r w:rsidR="007F30DA" w:rsidRPr="00B004A9">
        <w:rPr>
          <w:rFonts w:ascii="Times New Roman" w:eastAsia="Times New Roman" w:hAnsi="Times New Roman" w:cs="HelveticaNeue-Roman"/>
          <w:sz w:val="24"/>
          <w:szCs w:val="20"/>
          <w:lang w:eastAsia="ar-SA"/>
        </w:rPr>
        <w:t xml:space="preserve">on entend </w:t>
      </w:r>
      <w:r w:rsidR="002F0018" w:rsidRPr="00B004A9">
        <w:rPr>
          <w:rFonts w:ascii="Times New Roman" w:eastAsia="Times New Roman" w:hAnsi="Times New Roman" w:cs="HelveticaNeue-Roman"/>
          <w:sz w:val="24"/>
          <w:szCs w:val="20"/>
          <w:lang w:eastAsia="ar-SA"/>
        </w:rPr>
        <w:t xml:space="preserve">les personnes, familles, groupes et populations confrontés à un bouleversement brutal ou insidieux de leur environnement portant inéluctablement atteinte à leurs conditions de vie, les forçant à quitter, dans l’urgence ou dans la durée, leurs lieux habituels de vie. </w:t>
      </w:r>
    </w:p>
    <w:p w14:paraId="48BE9EA9" w14:textId="77777777" w:rsidR="009E0B83" w:rsidRPr="009E0B83" w:rsidRDefault="003A15B4" w:rsidP="004B55E7">
      <w:pPr>
        <w:suppressAutoHyphens/>
        <w:autoSpaceDE w:val="0"/>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w:t>
      </w:r>
      <w:r w:rsidR="002F0018" w:rsidRPr="00B004A9">
        <w:rPr>
          <w:rFonts w:ascii="Times New Roman" w:eastAsia="Times New Roman" w:hAnsi="Times New Roman" w:cs="HelveticaNeue-Roman"/>
          <w:sz w:val="24"/>
          <w:szCs w:val="20"/>
          <w:lang w:eastAsia="ar-SA"/>
        </w:rPr>
        <w:t xml:space="preserve">.1. </w:t>
      </w:r>
      <w:r w:rsidRPr="00B004A9">
        <w:rPr>
          <w:rFonts w:ascii="Times New Roman" w:eastAsia="Times New Roman" w:hAnsi="Times New Roman" w:cs="HelveticaNeue-Roman"/>
          <w:sz w:val="24"/>
          <w:szCs w:val="20"/>
          <w:lang w:eastAsia="ar-SA"/>
        </w:rPr>
        <w:t>P</w:t>
      </w:r>
      <w:r w:rsidR="002F0018" w:rsidRPr="00B004A9">
        <w:rPr>
          <w:rFonts w:ascii="Times New Roman" w:eastAsia="Times New Roman" w:hAnsi="Times New Roman" w:cs="HelveticaNeue-Roman"/>
          <w:sz w:val="24"/>
          <w:szCs w:val="20"/>
          <w:lang w:eastAsia="ar-SA"/>
        </w:rPr>
        <w:t>ar « bouleversement brutal »</w:t>
      </w:r>
      <w:r w:rsidRPr="00B004A9">
        <w:rPr>
          <w:rFonts w:ascii="Times New Roman" w:eastAsia="Times New Roman" w:hAnsi="Times New Roman" w:cs="HelveticaNeue-Roman"/>
          <w:sz w:val="24"/>
          <w:szCs w:val="20"/>
          <w:lang w:eastAsia="ar-SA"/>
        </w:rPr>
        <w:t xml:space="preserve"> on entend</w:t>
      </w:r>
      <w:r w:rsidR="002F0018" w:rsidRPr="00B004A9">
        <w:rPr>
          <w:rFonts w:ascii="Times New Roman" w:eastAsia="Times New Roman" w:hAnsi="Times New Roman" w:cs="HelveticaNeue-Roman"/>
          <w:sz w:val="24"/>
          <w:szCs w:val="20"/>
          <w:lang w:eastAsia="ar-SA"/>
        </w:rPr>
        <w:t xml:space="preserve"> une dégradation soudaine d’</w:t>
      </w:r>
      <w:r w:rsidRPr="00B004A9">
        <w:rPr>
          <w:rFonts w:ascii="Times New Roman" w:eastAsia="Times New Roman" w:hAnsi="Times New Roman" w:cs="HelveticaNeue-Roman"/>
          <w:sz w:val="24"/>
          <w:szCs w:val="20"/>
          <w:lang w:eastAsia="ar-SA"/>
        </w:rPr>
        <w:t>origine naturelle et/ou humaine.</w:t>
      </w:r>
    </w:p>
    <w:p w14:paraId="53D9A12B" w14:textId="77777777" w:rsidR="002F0018" w:rsidRPr="00B004A9" w:rsidRDefault="003A15B4" w:rsidP="004B55E7">
      <w:pPr>
        <w:suppressAutoHyphens/>
        <w:autoSpaceDE w:val="0"/>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w:t>
      </w:r>
      <w:r w:rsidR="002F0018" w:rsidRPr="00B004A9">
        <w:rPr>
          <w:rFonts w:ascii="Times New Roman" w:eastAsia="Times New Roman" w:hAnsi="Times New Roman" w:cs="HelveticaNeue-Roman"/>
          <w:sz w:val="24"/>
          <w:szCs w:val="20"/>
          <w:lang w:eastAsia="ar-SA"/>
        </w:rPr>
        <w:t xml:space="preserve">.2. </w:t>
      </w:r>
      <w:r w:rsidRPr="00B004A9">
        <w:rPr>
          <w:rFonts w:ascii="Times New Roman" w:eastAsia="Times New Roman" w:hAnsi="Times New Roman" w:cs="HelveticaNeue-Roman"/>
          <w:sz w:val="24"/>
          <w:szCs w:val="20"/>
          <w:lang w:eastAsia="ar-SA"/>
        </w:rPr>
        <w:t>P</w:t>
      </w:r>
      <w:r w:rsidR="002F0018" w:rsidRPr="00B004A9">
        <w:rPr>
          <w:rFonts w:ascii="Times New Roman" w:eastAsia="Times New Roman" w:hAnsi="Times New Roman" w:cs="HelveticaNeue-Roman"/>
          <w:sz w:val="24"/>
          <w:szCs w:val="20"/>
          <w:lang w:eastAsia="ar-SA"/>
        </w:rPr>
        <w:t xml:space="preserve">ar « bouleversement insidieux » </w:t>
      </w:r>
      <w:r w:rsidRPr="00B004A9">
        <w:rPr>
          <w:rFonts w:ascii="Times New Roman" w:eastAsia="Times New Roman" w:hAnsi="Times New Roman" w:cs="HelveticaNeue-Roman"/>
          <w:sz w:val="24"/>
          <w:szCs w:val="20"/>
          <w:lang w:eastAsia="ar-SA"/>
        </w:rPr>
        <w:t xml:space="preserve">on entend </w:t>
      </w:r>
      <w:r w:rsidR="002F0018" w:rsidRPr="00B004A9">
        <w:rPr>
          <w:rFonts w:ascii="Times New Roman" w:eastAsia="Times New Roman" w:hAnsi="Times New Roman" w:cs="HelveticaNeue-Roman"/>
          <w:sz w:val="24"/>
          <w:szCs w:val="20"/>
          <w:lang w:eastAsia="ar-SA"/>
        </w:rPr>
        <w:t>une dégradation d’origine naturelle et/ou humaine, lente, graduelle ou programmée.</w:t>
      </w:r>
    </w:p>
    <w:p w14:paraId="5F08DE6A" w14:textId="77777777" w:rsidR="002F0018" w:rsidRDefault="007F30DA" w:rsidP="004B55E7">
      <w:pPr>
        <w:suppressAutoHyphens/>
        <w:autoSpaceDE w:val="0"/>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w:t>
      </w:r>
      <w:r w:rsidR="002F0018" w:rsidRPr="00B004A9">
        <w:rPr>
          <w:rFonts w:ascii="Times New Roman" w:eastAsia="Times New Roman" w:hAnsi="Times New Roman" w:cs="HelveticaNeue-Roman"/>
          <w:sz w:val="24"/>
          <w:szCs w:val="20"/>
          <w:lang w:eastAsia="ar-SA"/>
        </w:rPr>
        <w:t xml:space="preserve">3. </w:t>
      </w:r>
      <w:r w:rsidRPr="00B004A9">
        <w:rPr>
          <w:rFonts w:ascii="Times New Roman" w:eastAsia="Times New Roman" w:hAnsi="Times New Roman" w:cs="HelveticaNeue-Roman"/>
          <w:sz w:val="24"/>
          <w:szCs w:val="20"/>
          <w:lang w:eastAsia="ar-SA"/>
        </w:rPr>
        <w:t>Par « déplacement</w:t>
      </w:r>
      <w:r w:rsidR="002F0018" w:rsidRPr="00B004A9">
        <w:rPr>
          <w:rFonts w:ascii="Times New Roman" w:eastAsia="Times New Roman" w:hAnsi="Times New Roman" w:cs="HelveticaNeue-Roman"/>
          <w:sz w:val="24"/>
          <w:szCs w:val="20"/>
          <w:lang w:eastAsia="ar-SA"/>
        </w:rPr>
        <w:t xml:space="preserve"> forcé</w:t>
      </w:r>
      <w:r w:rsidRPr="00B004A9">
        <w:rPr>
          <w:rFonts w:ascii="Times New Roman" w:eastAsia="Times New Roman" w:hAnsi="Times New Roman" w:cs="HelveticaNeue-Roman"/>
          <w:sz w:val="24"/>
          <w:szCs w:val="20"/>
          <w:lang w:eastAsia="ar-SA"/>
        </w:rPr>
        <w:t> »</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on entend</w:t>
      </w:r>
      <w:r w:rsidR="002F0018" w:rsidRPr="00B004A9">
        <w:rPr>
          <w:rFonts w:ascii="Times New Roman" w:eastAsia="Times New Roman" w:hAnsi="Times New Roman" w:cs="HelveticaNeue-Roman"/>
          <w:sz w:val="24"/>
          <w:szCs w:val="20"/>
          <w:lang w:eastAsia="ar-SA"/>
        </w:rPr>
        <w:t xml:space="preserve"> tout déplacement temporaire ou définitif de personne</w:t>
      </w:r>
      <w:r w:rsidR="00B004A9">
        <w:rPr>
          <w:rFonts w:ascii="Times New Roman" w:eastAsia="Times New Roman" w:hAnsi="Times New Roman" w:cs="HelveticaNeue-Roman"/>
          <w:sz w:val="24"/>
          <w:szCs w:val="20"/>
          <w:lang w:eastAsia="ar-SA"/>
        </w:rPr>
        <w:t>s</w:t>
      </w:r>
      <w:r w:rsidR="002F0018" w:rsidRPr="00B004A9">
        <w:rPr>
          <w:rFonts w:ascii="Times New Roman" w:eastAsia="Times New Roman" w:hAnsi="Times New Roman" w:cs="HelveticaNeue-Roman"/>
          <w:sz w:val="24"/>
          <w:szCs w:val="20"/>
          <w:lang w:eastAsia="ar-SA"/>
        </w:rPr>
        <w:t>, de familles</w:t>
      </w:r>
      <w:r w:rsidRPr="00B004A9">
        <w:rPr>
          <w:rFonts w:ascii="Times New Roman" w:eastAsia="Times New Roman" w:hAnsi="Times New Roman" w:cs="HelveticaNeue-Roman"/>
          <w:sz w:val="24"/>
          <w:szCs w:val="20"/>
          <w:lang w:eastAsia="ar-SA"/>
        </w:rPr>
        <w:t>, de groupes</w:t>
      </w:r>
      <w:r w:rsidR="002F0018" w:rsidRPr="00B004A9">
        <w:rPr>
          <w:rFonts w:ascii="Times New Roman" w:eastAsia="Times New Roman" w:hAnsi="Times New Roman" w:cs="HelveticaNeue-Roman"/>
          <w:sz w:val="24"/>
          <w:szCs w:val="20"/>
          <w:lang w:eastAsia="ar-SA"/>
        </w:rPr>
        <w:t xml:space="preserve"> ou de populations rendu inévitable par </w:t>
      </w:r>
      <w:r w:rsidRPr="00B004A9">
        <w:rPr>
          <w:rFonts w:ascii="Times New Roman" w:eastAsia="Times New Roman" w:hAnsi="Times New Roman" w:cs="HelveticaNeue-Roman"/>
          <w:sz w:val="24"/>
          <w:szCs w:val="20"/>
          <w:lang w:eastAsia="ar-SA"/>
        </w:rPr>
        <w:t xml:space="preserve">un </w:t>
      </w:r>
      <w:r w:rsidR="002F0018" w:rsidRPr="002F0018">
        <w:rPr>
          <w:rFonts w:ascii="Times New Roman" w:eastAsia="Times New Roman" w:hAnsi="Times New Roman" w:cs="HelveticaNeue-Roman"/>
          <w:sz w:val="24"/>
          <w:szCs w:val="20"/>
          <w:lang w:eastAsia="ar-SA"/>
        </w:rPr>
        <w:t>bouleversement environnemental, soit à l’intérieur d’un même Etat, soit de l’Etat de résidence vers un ou plusieurs Etats d’accueil.</w:t>
      </w:r>
    </w:p>
    <w:p w14:paraId="709759EB" w14:textId="5B0FD4C1" w:rsidR="00042041" w:rsidRDefault="00042041" w:rsidP="004B55E7">
      <w:pPr>
        <w:suppressAutoHyphens/>
        <w:autoSpaceDE w:val="0"/>
        <w:spacing w:after="0" w:line="240" w:lineRule="auto"/>
        <w:ind w:left="567"/>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lastRenderedPageBreak/>
        <w:t>4. Par « Secrétariat » on entend l’Organisation Internationale pour les migrations.</w:t>
      </w:r>
    </w:p>
    <w:p w14:paraId="724962A5" w14:textId="77777777" w:rsidR="007F30DA" w:rsidRPr="002F0018" w:rsidRDefault="007F30DA" w:rsidP="004B55E7">
      <w:pPr>
        <w:suppressAutoHyphens/>
        <w:autoSpaceDE w:val="0"/>
        <w:spacing w:after="0" w:line="240" w:lineRule="auto"/>
        <w:jc w:val="both"/>
        <w:rPr>
          <w:rFonts w:ascii="Times New Roman" w:eastAsia="Times New Roman" w:hAnsi="Times New Roman" w:cs="HelveticaNeue-Roman"/>
          <w:sz w:val="24"/>
          <w:szCs w:val="20"/>
          <w:lang w:eastAsia="ar-SA"/>
        </w:rPr>
      </w:pPr>
    </w:p>
    <w:p w14:paraId="045A417E"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58F2178" w14:textId="77777777" w:rsidR="002F0018" w:rsidRPr="002F0018"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3</w:t>
      </w:r>
      <w:r w:rsidRPr="002F0018">
        <w:rPr>
          <w:rFonts w:ascii="Times New Roman" w:eastAsia="Times New Roman" w:hAnsi="Times New Roman" w:cs="HelveticaNeue-Roman"/>
          <w:b/>
          <w:sz w:val="24"/>
          <w:szCs w:val="20"/>
          <w:lang w:eastAsia="ar-SA"/>
        </w:rPr>
        <w:t xml:space="preserve"> - Champ d’application</w:t>
      </w:r>
    </w:p>
    <w:p w14:paraId="2F03AFE4"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B7F999E" w14:textId="77777777" w:rsidR="002F0018" w:rsidRPr="00B004A9" w:rsidRDefault="007F30D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 xml:space="preserve">La présente Convention a une vocation universelle. Elle </w:t>
      </w:r>
      <w:r w:rsidRPr="00B004A9">
        <w:rPr>
          <w:rFonts w:ascii="Times New Roman" w:eastAsia="Times New Roman" w:hAnsi="Times New Roman" w:cs="HelveticaNeue-Roman"/>
          <w:sz w:val="24"/>
          <w:szCs w:val="20"/>
          <w:lang w:eastAsia="ar-SA"/>
        </w:rPr>
        <w:t>s’applique</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 xml:space="preserve">aux </w:t>
      </w:r>
      <w:r w:rsidR="002F0018" w:rsidRPr="00B004A9">
        <w:rPr>
          <w:rFonts w:ascii="Times New Roman" w:eastAsia="Times New Roman" w:hAnsi="Times New Roman" w:cs="HelveticaNeue-Roman"/>
          <w:sz w:val="24"/>
          <w:szCs w:val="20"/>
          <w:lang w:eastAsia="ar-SA"/>
        </w:rPr>
        <w:t>déplacements envir</w:t>
      </w:r>
      <w:r w:rsidR="00AE3AC9">
        <w:rPr>
          <w:rFonts w:ascii="Times New Roman" w:eastAsia="Times New Roman" w:hAnsi="Times New Roman" w:cs="HelveticaNeue-Roman"/>
          <w:sz w:val="24"/>
          <w:szCs w:val="20"/>
          <w:lang w:eastAsia="ar-SA"/>
        </w:rPr>
        <w:t>on</w:t>
      </w:r>
      <w:del w:id="2" w:author="Ali Mekouar" w:date="2018-05-20T10:34:00Z">
        <w:r w:rsidR="00AE3AC9" w:rsidDel="006D6290">
          <w:rPr>
            <w:rFonts w:ascii="Times New Roman" w:eastAsia="Times New Roman" w:hAnsi="Times New Roman" w:cs="HelveticaNeue-Roman"/>
            <w:sz w:val="24"/>
            <w:szCs w:val="20"/>
            <w:lang w:eastAsia="ar-SA"/>
          </w:rPr>
          <w:softHyphen/>
        </w:r>
      </w:del>
      <w:r w:rsidR="00AE3AC9">
        <w:rPr>
          <w:rFonts w:ascii="Times New Roman" w:eastAsia="Times New Roman" w:hAnsi="Times New Roman" w:cs="HelveticaNeue-Roman"/>
          <w:sz w:val="24"/>
          <w:szCs w:val="20"/>
          <w:lang w:eastAsia="ar-SA"/>
        </w:rPr>
        <w:t xml:space="preserve">nementaux </w:t>
      </w:r>
      <w:proofErr w:type="spellStart"/>
      <w:r w:rsidR="00AE3AC9">
        <w:rPr>
          <w:rFonts w:ascii="Times New Roman" w:eastAsia="Times New Roman" w:hAnsi="Times New Roman" w:cs="HelveticaNeue-Roman"/>
          <w:sz w:val="24"/>
          <w:szCs w:val="20"/>
          <w:lang w:eastAsia="ar-SA"/>
        </w:rPr>
        <w:t>inter-étatiques</w:t>
      </w:r>
      <w:proofErr w:type="spellEnd"/>
      <w:r w:rsidR="00AE3AC9">
        <w:rPr>
          <w:rFonts w:ascii="Times New Roman" w:eastAsia="Times New Roman" w:hAnsi="Times New Roman" w:cs="HelveticaNeue-Roman"/>
          <w:sz w:val="24"/>
          <w:szCs w:val="20"/>
          <w:lang w:eastAsia="ar-SA"/>
        </w:rPr>
        <w:t xml:space="preserve"> et </w:t>
      </w:r>
      <w:r w:rsidR="002F0018" w:rsidRPr="00B004A9">
        <w:rPr>
          <w:rFonts w:ascii="Times New Roman" w:eastAsia="Times New Roman" w:hAnsi="Times New Roman" w:cs="HelveticaNeue-Roman"/>
          <w:sz w:val="24"/>
          <w:szCs w:val="20"/>
          <w:lang w:eastAsia="ar-SA"/>
        </w:rPr>
        <w:t>intra-étatiques.</w:t>
      </w:r>
    </w:p>
    <w:p w14:paraId="2935096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2B7A24A" w14:textId="77777777" w:rsidR="002F0018" w:rsidRPr="00B004A9" w:rsidRDefault="007F30D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860084" w:rsidRPr="00B004A9">
        <w:rPr>
          <w:rFonts w:ascii="Times New Roman" w:eastAsia="Times New Roman" w:hAnsi="Times New Roman" w:cs="HelveticaNeue-Roman"/>
          <w:sz w:val="24"/>
          <w:szCs w:val="20"/>
          <w:lang w:eastAsia="ar-SA"/>
        </w:rPr>
        <w:t>La présente Convention vaut également pour les</w:t>
      </w:r>
      <w:r w:rsidR="002F0018" w:rsidRPr="00B004A9">
        <w:rPr>
          <w:rFonts w:ascii="Times New Roman" w:eastAsia="Times New Roman" w:hAnsi="Times New Roman" w:cs="HelveticaNeue-Roman"/>
          <w:sz w:val="24"/>
          <w:szCs w:val="20"/>
          <w:lang w:eastAsia="ar-SA"/>
        </w:rPr>
        <w:t xml:space="preserve"> déplacements environnementaux causés par des conflits armés ou des actes de terrorisme.</w:t>
      </w:r>
    </w:p>
    <w:p w14:paraId="09D9EF37"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8BACE0D"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17F7DA0" w14:textId="4020BF9E"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caps/>
          <w:sz w:val="24"/>
          <w:szCs w:val="20"/>
          <w:lang w:eastAsia="ar-SA"/>
        </w:rPr>
      </w:pPr>
      <w:r w:rsidRPr="00B004A9">
        <w:rPr>
          <w:rFonts w:ascii="Times New Roman" w:eastAsia="Times New Roman" w:hAnsi="Times New Roman" w:cs="HelveticaNeue-Roman"/>
          <w:b/>
          <w:caps/>
          <w:sz w:val="24"/>
          <w:szCs w:val="20"/>
          <w:lang w:eastAsia="ar-SA"/>
        </w:rPr>
        <w:t xml:space="preserve">Chapitre 2 </w:t>
      </w:r>
      <w:r w:rsidR="006D6290">
        <w:rPr>
          <w:rFonts w:ascii="Times New Roman" w:eastAsia="Times New Roman" w:hAnsi="Times New Roman" w:cs="HelveticaNeue-Roman"/>
          <w:b/>
          <w:caps/>
          <w:sz w:val="24"/>
          <w:szCs w:val="20"/>
          <w:lang w:eastAsia="ar-SA"/>
        </w:rPr>
        <w:t xml:space="preserve">- </w:t>
      </w:r>
      <w:r w:rsidRPr="00B004A9">
        <w:rPr>
          <w:rFonts w:ascii="Times New Roman" w:eastAsia="Times New Roman" w:hAnsi="Times New Roman" w:cs="HelveticaNeue-Roman"/>
          <w:b/>
          <w:caps/>
          <w:sz w:val="24"/>
          <w:szCs w:val="20"/>
          <w:lang w:eastAsia="ar-SA"/>
        </w:rPr>
        <w:t xml:space="preserve">Principes </w:t>
      </w:r>
    </w:p>
    <w:p w14:paraId="13031FB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9E593D6" w14:textId="4363E9F0"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4</w:t>
      </w:r>
      <w:r w:rsidRPr="00B004A9">
        <w:rPr>
          <w:rFonts w:ascii="Times New Roman" w:eastAsia="Times New Roman" w:hAnsi="Times New Roman" w:cs="HelveticaNeue-Roman"/>
          <w:b/>
          <w:sz w:val="24"/>
          <w:szCs w:val="20"/>
          <w:lang w:eastAsia="ar-SA"/>
        </w:rPr>
        <w:t xml:space="preserve"> </w:t>
      </w:r>
      <w:r w:rsidR="006D6290">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Principe de solidarité</w:t>
      </w:r>
    </w:p>
    <w:p w14:paraId="77657FF2"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0BEA719C"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Les droits reconnus par la présente Convention s’exercent selon le principe de solidarité en vertu </w:t>
      </w:r>
      <w:r w:rsidR="00EC53E4" w:rsidRPr="00B004A9">
        <w:rPr>
          <w:rFonts w:ascii="Times New Roman" w:eastAsia="Times New Roman" w:hAnsi="Times New Roman" w:cs="HelveticaNeue-Roman"/>
          <w:sz w:val="24"/>
          <w:szCs w:val="20"/>
          <w:lang w:eastAsia="ar-SA"/>
        </w:rPr>
        <w:t>duquel les Parties accueillent</w:t>
      </w:r>
      <w:r w:rsidRPr="00B004A9">
        <w:rPr>
          <w:rFonts w:ascii="Times New Roman" w:eastAsia="Times New Roman" w:hAnsi="Times New Roman" w:cs="HelveticaNeue-Roman"/>
          <w:sz w:val="24"/>
          <w:szCs w:val="20"/>
          <w:lang w:eastAsia="ar-SA"/>
        </w:rPr>
        <w:t xml:space="preserve"> les déplacé</w:t>
      </w:r>
      <w:r w:rsidR="00EC53E4" w:rsidRPr="00B004A9">
        <w:rPr>
          <w:rFonts w:ascii="Times New Roman" w:eastAsia="Times New Roman" w:hAnsi="Times New Roman" w:cs="HelveticaNeue-Roman"/>
          <w:sz w:val="24"/>
          <w:szCs w:val="20"/>
          <w:lang w:eastAsia="ar-SA"/>
        </w:rPr>
        <w:t>s environnementaux et contribuent</w:t>
      </w:r>
      <w:r w:rsidRPr="00B004A9">
        <w:rPr>
          <w:rFonts w:ascii="Times New Roman" w:eastAsia="Times New Roman" w:hAnsi="Times New Roman" w:cs="HelveticaNeue-Roman"/>
          <w:sz w:val="24"/>
          <w:szCs w:val="20"/>
          <w:lang w:eastAsia="ar-SA"/>
        </w:rPr>
        <w:t xml:space="preserve"> aux efforts financiers nécessaires.</w:t>
      </w:r>
    </w:p>
    <w:p w14:paraId="3C15298A" w14:textId="77777777" w:rsidR="009E0B83" w:rsidRPr="00B004A9" w:rsidRDefault="009E0B8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2E771FF"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540CF577" w14:textId="6B127859"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5</w:t>
      </w:r>
      <w:r w:rsidRPr="00B004A9">
        <w:rPr>
          <w:rFonts w:ascii="Times New Roman" w:eastAsia="Times New Roman" w:hAnsi="Times New Roman" w:cs="HelveticaNeue-Roman"/>
          <w:b/>
          <w:sz w:val="24"/>
          <w:szCs w:val="20"/>
          <w:lang w:eastAsia="ar-SA"/>
        </w:rPr>
        <w:t xml:space="preserve"> </w:t>
      </w:r>
      <w:r w:rsidR="006D6290">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Principe de responsabilités communes mais différenciées</w:t>
      </w:r>
    </w:p>
    <w:p w14:paraId="1031A80E"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C08E20C" w14:textId="77777777" w:rsidR="00B004A9" w:rsidRDefault="00860084" w:rsidP="002F0018">
      <w:pPr>
        <w:suppressAutoHyphens/>
        <w:autoSpaceDE w:val="0"/>
        <w:spacing w:after="0" w:line="240" w:lineRule="auto"/>
        <w:ind w:right="-108"/>
        <w:jc w:val="both"/>
        <w:rPr>
          <w:rFonts w:ascii="Times New Roman" w:eastAsia="Times New Roman" w:hAnsi="Times New Roman" w:cs="HelveticaNeue-Roman"/>
          <w:strike/>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Dans l’intérêt des générations pré</w:t>
      </w:r>
      <w:r w:rsidRPr="00B004A9">
        <w:rPr>
          <w:rFonts w:ascii="Times New Roman" w:eastAsia="Times New Roman" w:hAnsi="Times New Roman" w:cs="HelveticaNeue-Roman"/>
          <w:sz w:val="24"/>
          <w:szCs w:val="20"/>
          <w:lang w:eastAsia="ar-SA"/>
        </w:rPr>
        <w:t>sentes et futures et sur le fondement</w:t>
      </w:r>
      <w:r w:rsidR="002F0018" w:rsidRPr="00B004A9">
        <w:rPr>
          <w:rFonts w:ascii="Times New Roman" w:eastAsia="Times New Roman" w:hAnsi="Times New Roman" w:cs="HelveticaNeue-Roman"/>
          <w:sz w:val="24"/>
          <w:szCs w:val="20"/>
          <w:lang w:eastAsia="ar-SA"/>
        </w:rPr>
        <w:t xml:space="preserve"> de l’équité, les obligations </w:t>
      </w:r>
      <w:r w:rsidRPr="00B004A9">
        <w:rPr>
          <w:rFonts w:ascii="Times New Roman" w:eastAsia="Times New Roman" w:hAnsi="Times New Roman" w:cs="HelveticaNeue-Roman"/>
          <w:sz w:val="24"/>
          <w:szCs w:val="20"/>
          <w:lang w:eastAsia="ar-SA"/>
        </w:rPr>
        <w:t>énoncées dans</w:t>
      </w:r>
      <w:r w:rsidR="002F0018" w:rsidRPr="00B004A9">
        <w:rPr>
          <w:rFonts w:ascii="Times New Roman" w:eastAsia="Times New Roman" w:hAnsi="Times New Roman" w:cs="HelveticaNeue-Roman"/>
          <w:sz w:val="24"/>
          <w:szCs w:val="20"/>
          <w:lang w:eastAsia="ar-SA"/>
        </w:rPr>
        <w:t xml:space="preserve"> la présente Convention s’exercent dans le respect du principe de responsabilités communes mais différenciées. </w:t>
      </w:r>
    </w:p>
    <w:p w14:paraId="5BD4D2B4" w14:textId="77777777" w:rsidR="00B004A9" w:rsidRPr="00B004A9" w:rsidRDefault="00B004A9" w:rsidP="002F0018">
      <w:pPr>
        <w:suppressAutoHyphens/>
        <w:autoSpaceDE w:val="0"/>
        <w:spacing w:after="0" w:line="240" w:lineRule="auto"/>
        <w:ind w:right="-108"/>
        <w:jc w:val="both"/>
        <w:rPr>
          <w:rFonts w:ascii="Times New Roman" w:eastAsia="Times New Roman" w:hAnsi="Times New Roman" w:cs="HelveticaNeue-Roman"/>
          <w:strike/>
          <w:sz w:val="24"/>
          <w:szCs w:val="20"/>
          <w:lang w:eastAsia="ar-SA"/>
        </w:rPr>
      </w:pPr>
    </w:p>
    <w:p w14:paraId="0EA43642" w14:textId="3314405B" w:rsidR="002F0018" w:rsidRDefault="00860084"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666811">
        <w:rPr>
          <w:rFonts w:ascii="Times New Roman" w:eastAsia="Times New Roman" w:hAnsi="Times New Roman" w:cs="HelveticaNeue-Roman"/>
          <w:sz w:val="24"/>
          <w:szCs w:val="20"/>
          <w:lang w:eastAsia="ar-SA"/>
        </w:rPr>
        <w:t>Les</w:t>
      </w:r>
      <w:r w:rsidR="00B004A9" w:rsidRPr="00666811">
        <w:rPr>
          <w:rFonts w:ascii="Times New Roman" w:eastAsia="Times New Roman" w:hAnsi="Times New Roman" w:cs="HelveticaNeue-Roman"/>
          <w:sz w:val="24"/>
          <w:szCs w:val="20"/>
          <w:lang w:eastAsia="ar-SA"/>
        </w:rPr>
        <w:t xml:space="preserve"> </w:t>
      </w:r>
      <w:r w:rsidR="002F0018" w:rsidRPr="00666811">
        <w:rPr>
          <w:rFonts w:ascii="Times New Roman" w:eastAsia="Times New Roman" w:hAnsi="Times New Roman" w:cs="HelveticaNeue-Roman"/>
          <w:sz w:val="24"/>
          <w:szCs w:val="20"/>
          <w:lang w:eastAsia="ar-SA"/>
        </w:rPr>
        <w:t>Parties à la présente</w:t>
      </w:r>
      <w:r w:rsidR="00182BDF" w:rsidRPr="00666811">
        <w:rPr>
          <w:rFonts w:ascii="Times New Roman" w:eastAsia="Times New Roman" w:hAnsi="Times New Roman" w:cs="HelveticaNeue-Roman"/>
          <w:sz w:val="24"/>
          <w:szCs w:val="20"/>
          <w:lang w:eastAsia="ar-SA"/>
        </w:rPr>
        <w:t xml:space="preserve"> Convention adoptent</w:t>
      </w:r>
      <w:r w:rsidR="002F0018" w:rsidRPr="00666811">
        <w:rPr>
          <w:rFonts w:ascii="Times New Roman" w:eastAsia="Times New Roman" w:hAnsi="Times New Roman" w:cs="HelveticaNeue-Roman"/>
          <w:sz w:val="24"/>
          <w:szCs w:val="20"/>
          <w:lang w:eastAsia="ar-SA"/>
        </w:rPr>
        <w:t>,</w:t>
      </w:r>
      <w:r w:rsidR="00042041">
        <w:rPr>
          <w:rFonts w:ascii="Times New Roman" w:eastAsia="Times New Roman" w:hAnsi="Times New Roman" w:cs="HelveticaNeue-Roman"/>
          <w:sz w:val="24"/>
          <w:szCs w:val="20"/>
          <w:lang w:eastAsia="ar-SA"/>
        </w:rPr>
        <w:t xml:space="preserve"> si possible lors de la première Conférence des Parties</w:t>
      </w:r>
      <w:r w:rsidR="002F0018" w:rsidRPr="00666811">
        <w:rPr>
          <w:rFonts w:ascii="Times New Roman" w:eastAsia="Times New Roman" w:hAnsi="Times New Roman" w:cs="HelveticaNeue-Roman"/>
          <w:sz w:val="24"/>
          <w:szCs w:val="20"/>
          <w:lang w:eastAsia="ar-SA"/>
        </w:rPr>
        <w:t xml:space="preserve"> </w:t>
      </w:r>
      <w:r w:rsidR="002F0018" w:rsidRPr="00B004A9">
        <w:rPr>
          <w:rFonts w:ascii="Times New Roman" w:eastAsia="Times New Roman" w:hAnsi="Times New Roman" w:cs="HelveticaNeue-Roman"/>
          <w:sz w:val="24"/>
          <w:szCs w:val="20"/>
          <w:lang w:eastAsia="ar-SA"/>
        </w:rPr>
        <w:t xml:space="preserve"> un </w:t>
      </w:r>
      <w:r w:rsidR="009E0B83">
        <w:rPr>
          <w:rFonts w:ascii="Times New Roman" w:eastAsia="Times New Roman" w:hAnsi="Times New Roman" w:cs="HelveticaNeue-Roman"/>
          <w:sz w:val="24"/>
          <w:szCs w:val="20"/>
          <w:lang w:eastAsia="ar-SA"/>
        </w:rPr>
        <w:t>Protocole</w:t>
      </w:r>
      <w:r w:rsidR="00182BDF" w:rsidRPr="00B004A9">
        <w:rPr>
          <w:rFonts w:ascii="Times New Roman" w:eastAsia="Times New Roman" w:hAnsi="Times New Roman" w:cs="HelveticaNeue-Roman"/>
          <w:sz w:val="24"/>
          <w:szCs w:val="20"/>
          <w:lang w:eastAsia="ar-SA"/>
        </w:rPr>
        <w:t xml:space="preserve"> additionnel organisant</w:t>
      </w:r>
      <w:r w:rsidR="002F0018" w:rsidRPr="00B004A9">
        <w:rPr>
          <w:rFonts w:ascii="Times New Roman" w:eastAsia="Times New Roman" w:hAnsi="Times New Roman" w:cs="HelveticaNeue-Roman"/>
          <w:sz w:val="24"/>
          <w:szCs w:val="20"/>
          <w:lang w:eastAsia="ar-SA"/>
        </w:rPr>
        <w:t xml:space="preserve"> la responsabilité des acteurs publics et privés, </w:t>
      </w:r>
      <w:r w:rsidR="00182BDF" w:rsidRPr="00B004A9">
        <w:rPr>
          <w:rFonts w:ascii="Times New Roman" w:eastAsia="Times New Roman" w:hAnsi="Times New Roman" w:cs="HelveticaNeue-Roman"/>
          <w:sz w:val="24"/>
          <w:szCs w:val="20"/>
          <w:lang w:eastAsia="ar-SA"/>
        </w:rPr>
        <w:t xml:space="preserve">dans </w:t>
      </w:r>
      <w:r w:rsidR="002F0018" w:rsidRPr="00B004A9">
        <w:rPr>
          <w:rFonts w:ascii="Times New Roman" w:eastAsia="Times New Roman" w:hAnsi="Times New Roman" w:cs="HelveticaNeue-Roman"/>
          <w:sz w:val="24"/>
          <w:szCs w:val="20"/>
          <w:lang w:eastAsia="ar-SA"/>
        </w:rPr>
        <w:t>sa double fonc</w:t>
      </w:r>
      <w:r w:rsidR="00182BDF" w:rsidRPr="00B004A9">
        <w:rPr>
          <w:rFonts w:ascii="Times New Roman" w:eastAsia="Times New Roman" w:hAnsi="Times New Roman" w:cs="HelveticaNeue-Roman"/>
          <w:sz w:val="24"/>
          <w:szCs w:val="20"/>
          <w:lang w:eastAsia="ar-SA"/>
        </w:rPr>
        <w:t>tion préventive et réparatrice</w:t>
      </w:r>
      <w:r w:rsidR="006D6290">
        <w:rPr>
          <w:rFonts w:ascii="Times New Roman" w:eastAsia="Times New Roman" w:hAnsi="Times New Roman" w:cs="HelveticaNeue-Roman"/>
          <w:sz w:val="24"/>
          <w:szCs w:val="20"/>
          <w:lang w:eastAsia="ar-SA"/>
        </w:rPr>
        <w:t>,</w:t>
      </w:r>
      <w:r w:rsidR="00182BDF" w:rsidRPr="00B004A9">
        <w:rPr>
          <w:rFonts w:ascii="Times New Roman" w:eastAsia="Times New Roman" w:hAnsi="Times New Roman" w:cs="HelveticaNeue-Roman"/>
          <w:sz w:val="24"/>
          <w:szCs w:val="20"/>
          <w:lang w:eastAsia="ar-SA"/>
        </w:rPr>
        <w:t xml:space="preserve"> visant </w:t>
      </w:r>
      <w:r w:rsidR="002F0018" w:rsidRPr="00B004A9">
        <w:rPr>
          <w:rFonts w:ascii="Times New Roman" w:eastAsia="Times New Roman" w:hAnsi="Times New Roman" w:cs="HelveticaNeue-Roman"/>
          <w:sz w:val="24"/>
          <w:szCs w:val="20"/>
          <w:lang w:eastAsia="ar-SA"/>
        </w:rPr>
        <w:t>les obligations positives et négatives dont la violation est de nature à rendre directement ou indirectement inéluctables des déplacements environnementaux.</w:t>
      </w:r>
    </w:p>
    <w:p w14:paraId="4CC246E9" w14:textId="77777777" w:rsidR="009E0B83" w:rsidRPr="00B004A9" w:rsidRDefault="009E0B8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42736AE"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7F698979" w14:textId="77777777"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6</w:t>
      </w:r>
      <w:r w:rsidRPr="00B004A9">
        <w:rPr>
          <w:rFonts w:ascii="Times New Roman" w:eastAsia="Times New Roman" w:hAnsi="Times New Roman" w:cs="HelveticaNeue-Roman"/>
          <w:b/>
          <w:sz w:val="24"/>
          <w:szCs w:val="20"/>
          <w:lang w:eastAsia="ar-SA"/>
        </w:rPr>
        <w:t xml:space="preserve"> - Principe de protection effective</w:t>
      </w:r>
    </w:p>
    <w:p w14:paraId="0ECBE61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F47A37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Pour rendre concrets et effectifs les droits conférés par la présente Convention</w:t>
      </w:r>
      <w:r w:rsidR="00886BEE" w:rsidRPr="00B004A9">
        <w:rPr>
          <w:rFonts w:ascii="Times New Roman" w:eastAsia="Times New Roman" w:hAnsi="Times New Roman" w:cs="HelveticaNeue-Roman"/>
          <w:sz w:val="24"/>
          <w:szCs w:val="20"/>
          <w:lang w:eastAsia="ar-SA"/>
        </w:rPr>
        <w:t xml:space="preserve"> et particulièrement le droit d’être secouru prévu à l’article 12</w:t>
      </w:r>
      <w:r w:rsidR="009E0B83">
        <w:rPr>
          <w:rFonts w:ascii="Times New Roman" w:eastAsia="Times New Roman" w:hAnsi="Times New Roman" w:cs="HelveticaNeue-Roman"/>
          <w:sz w:val="24"/>
          <w:szCs w:val="20"/>
          <w:lang w:eastAsia="ar-SA"/>
        </w:rPr>
        <w:t xml:space="preserve"> paragraphe </w:t>
      </w:r>
      <w:r w:rsidR="00886BEE" w:rsidRPr="00B004A9">
        <w:rPr>
          <w:rFonts w:ascii="Times New Roman" w:eastAsia="Times New Roman" w:hAnsi="Times New Roman" w:cs="HelveticaNeue-Roman"/>
          <w:sz w:val="24"/>
          <w:szCs w:val="20"/>
          <w:lang w:eastAsia="ar-SA"/>
        </w:rPr>
        <w:t>1</w:t>
      </w:r>
      <w:r w:rsidRPr="00B004A9">
        <w:rPr>
          <w:rFonts w:ascii="Times New Roman" w:eastAsia="Times New Roman" w:hAnsi="Times New Roman" w:cs="HelveticaNeue-Roman"/>
          <w:sz w:val="24"/>
          <w:szCs w:val="20"/>
          <w:lang w:eastAsia="ar-SA"/>
        </w:rPr>
        <w:t xml:space="preserve">, </w:t>
      </w:r>
      <w:r w:rsidR="00EC53E4" w:rsidRPr="00B004A9">
        <w:rPr>
          <w:rFonts w:ascii="Times New Roman" w:eastAsia="Times New Roman" w:hAnsi="Times New Roman" w:cs="HelveticaNeue-Roman"/>
          <w:sz w:val="24"/>
          <w:szCs w:val="20"/>
          <w:lang w:eastAsia="ar-SA"/>
        </w:rPr>
        <w:t xml:space="preserve">les </w:t>
      </w:r>
      <w:r w:rsidRPr="00B004A9">
        <w:rPr>
          <w:rFonts w:ascii="Times New Roman" w:eastAsia="Times New Roman" w:hAnsi="Times New Roman" w:cs="HelveticaNeue-Roman"/>
          <w:sz w:val="24"/>
          <w:szCs w:val="20"/>
          <w:lang w:eastAsia="ar-SA"/>
        </w:rPr>
        <w:t>Parties ont l’obligation de mettre en œuvre des politiques permettant aux déplacés environnementaux d’exercer</w:t>
      </w:r>
      <w:r w:rsidR="00EC53E4" w:rsidRPr="00B004A9">
        <w:rPr>
          <w:rFonts w:ascii="Times New Roman" w:eastAsia="Times New Roman" w:hAnsi="Times New Roman" w:cs="HelveticaNeue-Roman"/>
          <w:sz w:val="24"/>
          <w:szCs w:val="20"/>
          <w:lang w:eastAsia="ar-SA"/>
        </w:rPr>
        <w:t xml:space="preserve"> pleinement </w:t>
      </w:r>
      <w:r w:rsidRPr="00B004A9">
        <w:rPr>
          <w:rFonts w:ascii="Times New Roman" w:eastAsia="Times New Roman" w:hAnsi="Times New Roman" w:cs="HelveticaNeue-Roman"/>
          <w:sz w:val="24"/>
          <w:szCs w:val="20"/>
          <w:lang w:eastAsia="ar-SA"/>
        </w:rPr>
        <w:t xml:space="preserve">les droits garantis par la </w:t>
      </w:r>
      <w:r w:rsidR="00886BEE" w:rsidRPr="00B004A9">
        <w:rPr>
          <w:rFonts w:ascii="Times New Roman" w:eastAsia="Times New Roman" w:hAnsi="Times New Roman" w:cs="HelveticaNeue-Roman"/>
          <w:sz w:val="24"/>
          <w:szCs w:val="20"/>
          <w:lang w:eastAsia="ar-SA"/>
        </w:rPr>
        <w:t>Convention.</w:t>
      </w:r>
    </w:p>
    <w:p w14:paraId="3A566678" w14:textId="77777777" w:rsidR="00886BEE" w:rsidRPr="00B004A9" w:rsidRDefault="00886BEE"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FA5CE75"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6EE0F35" w14:textId="3E9FD835"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7</w:t>
      </w:r>
      <w:r w:rsidRPr="00B004A9">
        <w:rPr>
          <w:rFonts w:ascii="Times New Roman" w:eastAsia="Times New Roman" w:hAnsi="Times New Roman" w:cs="HelveticaNeue-Roman"/>
          <w:b/>
          <w:sz w:val="24"/>
          <w:szCs w:val="20"/>
          <w:lang w:eastAsia="ar-SA"/>
        </w:rPr>
        <w:t xml:space="preserve"> </w:t>
      </w:r>
      <w:r w:rsidR="005659D3">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Principe de non-discrimination </w:t>
      </w:r>
    </w:p>
    <w:p w14:paraId="65CA40A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1B1EABFF" w14:textId="1395CD69"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La jouissance des droits reconnus dans la </w:t>
      </w:r>
      <w:r w:rsidR="00C07ACF">
        <w:rPr>
          <w:rFonts w:ascii="Times New Roman" w:eastAsia="Times New Roman" w:hAnsi="Times New Roman" w:cs="HelveticaNeue-Roman"/>
          <w:sz w:val="24"/>
          <w:szCs w:val="20"/>
          <w:lang w:eastAsia="ar-SA"/>
        </w:rPr>
        <w:t xml:space="preserve">présente </w:t>
      </w:r>
      <w:r w:rsidRPr="00B004A9">
        <w:rPr>
          <w:rFonts w:ascii="Times New Roman" w:eastAsia="Times New Roman" w:hAnsi="Times New Roman" w:cs="HelveticaNeue-Roman"/>
          <w:sz w:val="24"/>
          <w:szCs w:val="20"/>
          <w:lang w:eastAsia="ar-SA"/>
        </w:rPr>
        <w:t xml:space="preserve">Convention doit être assurée sans distinction </w:t>
      </w:r>
      <w:r w:rsidRPr="002F0018">
        <w:rPr>
          <w:rFonts w:ascii="Times New Roman" w:eastAsia="Times New Roman" w:hAnsi="Times New Roman" w:cs="HelveticaNeue-Roman"/>
          <w:sz w:val="24"/>
          <w:szCs w:val="20"/>
          <w:lang w:eastAsia="ar-SA"/>
        </w:rPr>
        <w:t>aucune, fondée notamment sur le sexe,</w:t>
      </w:r>
      <w:r w:rsidR="00A92073">
        <w:rPr>
          <w:rFonts w:ascii="Times New Roman" w:eastAsia="Times New Roman" w:hAnsi="Times New Roman" w:cs="HelveticaNeue-Roman"/>
          <w:sz w:val="24"/>
          <w:szCs w:val="20"/>
          <w:lang w:eastAsia="ar-SA"/>
        </w:rPr>
        <w:t xml:space="preserve"> </w:t>
      </w:r>
      <w:r w:rsidR="00A92073" w:rsidRPr="00B004A9">
        <w:rPr>
          <w:rFonts w:ascii="Times New Roman" w:eastAsia="Times New Roman" w:hAnsi="Times New Roman" w:cs="HelveticaNeue-Roman"/>
          <w:sz w:val="24"/>
          <w:szCs w:val="20"/>
          <w:lang w:eastAsia="ar-SA"/>
        </w:rPr>
        <w:t>le genre,</w:t>
      </w:r>
      <w:r w:rsidRPr="00B004A9">
        <w:rPr>
          <w:rFonts w:ascii="Times New Roman" w:eastAsia="Times New Roman" w:hAnsi="Times New Roman" w:cs="HelveticaNeue-Roman"/>
          <w:sz w:val="24"/>
          <w:szCs w:val="20"/>
          <w:lang w:eastAsia="ar-SA"/>
        </w:rPr>
        <w:t xml:space="preserve"> </w:t>
      </w:r>
      <w:r w:rsidRPr="002F0018">
        <w:rPr>
          <w:rFonts w:ascii="Times New Roman" w:eastAsia="Times New Roman" w:hAnsi="Times New Roman" w:cs="HelveticaNeue-Roman"/>
          <w:sz w:val="24"/>
          <w:szCs w:val="20"/>
          <w:lang w:eastAsia="ar-SA"/>
        </w:rPr>
        <w:t xml:space="preserve">l’orientation sexuelle, la race, la couleur, la </w:t>
      </w:r>
      <w:r w:rsidRPr="002F0018">
        <w:rPr>
          <w:rFonts w:ascii="Times New Roman" w:eastAsia="Times New Roman" w:hAnsi="Times New Roman" w:cs="HelveticaNeue-Roman"/>
          <w:sz w:val="24"/>
          <w:szCs w:val="20"/>
          <w:lang w:eastAsia="ar-SA"/>
        </w:rPr>
        <w:lastRenderedPageBreak/>
        <w:t>langue, la religion,</w:t>
      </w:r>
      <w:r w:rsidR="00B004A9">
        <w:rPr>
          <w:rFonts w:ascii="Times New Roman" w:eastAsia="Times New Roman" w:hAnsi="Times New Roman" w:cs="HelveticaNeue-Roman"/>
          <w:sz w:val="24"/>
          <w:szCs w:val="20"/>
          <w:lang w:eastAsia="ar-SA"/>
        </w:rPr>
        <w:t xml:space="preserve"> l</w:t>
      </w:r>
      <w:r w:rsidRPr="002F0018">
        <w:rPr>
          <w:rFonts w:ascii="Times New Roman" w:eastAsia="Times New Roman" w:hAnsi="Times New Roman" w:cs="HelveticaNeue-Roman"/>
          <w:sz w:val="24"/>
          <w:szCs w:val="20"/>
          <w:lang w:eastAsia="ar-SA"/>
        </w:rPr>
        <w:t>es opinions politiques ou toutes autres opinions, l’origine nationale ou sociale, l’appartenance à une minorité nationale, la fortune, la naissance, le handicap, l’âge ou toute autre situation.</w:t>
      </w:r>
    </w:p>
    <w:p w14:paraId="02B91601"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18DD8F7" w14:textId="1536360F" w:rsidR="002F0018" w:rsidRPr="00B004A9" w:rsidRDefault="002F0018" w:rsidP="004B55E7">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8</w:t>
      </w:r>
      <w:r w:rsidRPr="00B004A9">
        <w:rPr>
          <w:rFonts w:ascii="Times New Roman" w:eastAsia="Times New Roman" w:hAnsi="Times New Roman" w:cs="Times New Roman"/>
          <w:b/>
          <w:sz w:val="24"/>
          <w:szCs w:val="24"/>
          <w:lang w:eastAsia="ar-SA"/>
        </w:rPr>
        <w:t xml:space="preserve"> </w:t>
      </w:r>
      <w:r w:rsidR="00666811">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Principe de non-refoulement</w:t>
      </w:r>
    </w:p>
    <w:p w14:paraId="09C942D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9160B0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Les Parties ne peuvent refouler un candidat au statut de déplacé environnemental.</w:t>
      </w:r>
    </w:p>
    <w:p w14:paraId="2DB29624" w14:textId="77777777" w:rsidR="002F0018" w:rsidRPr="002F0018" w:rsidDel="00666811" w:rsidRDefault="002F0018" w:rsidP="002F0018">
      <w:pPr>
        <w:suppressAutoHyphens/>
        <w:autoSpaceDE w:val="0"/>
        <w:spacing w:after="0" w:line="240" w:lineRule="auto"/>
        <w:ind w:right="-108"/>
        <w:jc w:val="both"/>
        <w:rPr>
          <w:del w:id="3" w:author="Ali Mekouar" w:date="2018-05-20T10:46:00Z"/>
          <w:rFonts w:ascii="Times New Roman" w:eastAsia="Times New Roman" w:hAnsi="Times New Roman" w:cs="HelveticaNeue-Roman"/>
          <w:sz w:val="24"/>
          <w:szCs w:val="20"/>
          <w:lang w:eastAsia="ar-SA"/>
        </w:rPr>
      </w:pPr>
    </w:p>
    <w:p w14:paraId="3736A132"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45D2C4E5" w14:textId="77777777" w:rsidR="009E0B83" w:rsidRPr="002F0018" w:rsidRDefault="009E0B83"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41D854D7" w14:textId="5BC497E4" w:rsidR="002F0018" w:rsidRDefault="002F0018" w:rsidP="002F0018">
      <w:pPr>
        <w:suppressAutoHyphens/>
        <w:autoSpaceDE w:val="0"/>
        <w:spacing w:after="0" w:line="240" w:lineRule="auto"/>
        <w:ind w:right="-108"/>
        <w:jc w:val="center"/>
        <w:rPr>
          <w:rFonts w:ascii="Times New Roman" w:eastAsia="Times New Roman" w:hAnsi="Times New Roman" w:cs="Times New Roman"/>
          <w:b/>
          <w:caps/>
          <w:sz w:val="24"/>
          <w:szCs w:val="24"/>
          <w:lang w:eastAsia="ar-SA"/>
        </w:rPr>
      </w:pPr>
      <w:r w:rsidRPr="000D5CFA">
        <w:rPr>
          <w:rFonts w:ascii="Times New Roman" w:eastAsia="Times New Roman" w:hAnsi="Times New Roman" w:cs="HelveticaNeue-Bold"/>
          <w:b/>
          <w:bCs/>
          <w:caps/>
          <w:sz w:val="24"/>
          <w:szCs w:val="20"/>
          <w:lang w:eastAsia="ar-SA"/>
        </w:rPr>
        <w:t xml:space="preserve">Chapitre 3 </w:t>
      </w:r>
      <w:r w:rsidR="00666811">
        <w:rPr>
          <w:rFonts w:ascii="Times New Roman" w:eastAsia="Times New Roman" w:hAnsi="Times New Roman" w:cs="HelveticaNeue-Bold"/>
          <w:b/>
          <w:bCs/>
          <w:caps/>
          <w:sz w:val="24"/>
          <w:szCs w:val="20"/>
          <w:lang w:eastAsia="ar-SA"/>
        </w:rPr>
        <w:t>-</w:t>
      </w:r>
      <w:r w:rsidRPr="000D5CFA">
        <w:rPr>
          <w:rFonts w:ascii="Times New Roman" w:eastAsia="Times New Roman" w:hAnsi="Times New Roman" w:cs="HelveticaNeue-Bold"/>
          <w:b/>
          <w:bCs/>
          <w:caps/>
          <w:sz w:val="24"/>
          <w:szCs w:val="20"/>
          <w:lang w:eastAsia="ar-SA"/>
        </w:rPr>
        <w:t xml:space="preserve"> </w:t>
      </w:r>
      <w:r w:rsidRPr="000D5CFA">
        <w:rPr>
          <w:rFonts w:ascii="Times New Roman" w:eastAsia="Times New Roman" w:hAnsi="Times New Roman" w:cs="Times New Roman"/>
          <w:b/>
          <w:caps/>
          <w:sz w:val="24"/>
          <w:szCs w:val="24"/>
          <w:lang w:eastAsia="ar-SA"/>
        </w:rPr>
        <w:t>Droi</w:t>
      </w:r>
      <w:r w:rsidR="004D6D5A">
        <w:rPr>
          <w:rFonts w:ascii="Times New Roman" w:eastAsia="Times New Roman" w:hAnsi="Times New Roman" w:cs="Times New Roman"/>
          <w:b/>
          <w:caps/>
          <w:sz w:val="24"/>
          <w:szCs w:val="24"/>
          <w:lang w:eastAsia="ar-SA"/>
        </w:rPr>
        <w:t>ts garantis aux personnes menacÉ</w:t>
      </w:r>
      <w:r w:rsidRPr="000D5CFA">
        <w:rPr>
          <w:rFonts w:ascii="Times New Roman" w:eastAsia="Times New Roman" w:hAnsi="Times New Roman" w:cs="Times New Roman"/>
          <w:b/>
          <w:caps/>
          <w:sz w:val="24"/>
          <w:szCs w:val="24"/>
          <w:lang w:eastAsia="ar-SA"/>
        </w:rPr>
        <w:t>es de</w:t>
      </w:r>
      <w:r w:rsidR="004D6D5A">
        <w:rPr>
          <w:rFonts w:ascii="Times New Roman" w:eastAsia="Times New Roman" w:hAnsi="Times New Roman" w:cs="Times New Roman"/>
          <w:b/>
          <w:caps/>
          <w:sz w:val="24"/>
          <w:szCs w:val="24"/>
          <w:lang w:eastAsia="ar-SA"/>
        </w:rPr>
        <w:t xml:space="preserve"> dÉ</w:t>
      </w:r>
      <w:r w:rsidRPr="000D5CFA">
        <w:rPr>
          <w:rFonts w:ascii="Times New Roman" w:eastAsia="Times New Roman" w:hAnsi="Times New Roman" w:cs="Times New Roman"/>
          <w:b/>
          <w:caps/>
          <w:sz w:val="24"/>
          <w:szCs w:val="24"/>
          <w:lang w:eastAsia="ar-SA"/>
        </w:rPr>
        <w:t>placement</w:t>
      </w:r>
    </w:p>
    <w:p w14:paraId="233B992B" w14:textId="77777777" w:rsidR="004B55E7" w:rsidRPr="000D5CFA" w:rsidRDefault="004B55E7" w:rsidP="002F0018">
      <w:pPr>
        <w:suppressAutoHyphens/>
        <w:autoSpaceDE w:val="0"/>
        <w:spacing w:after="0" w:line="240" w:lineRule="auto"/>
        <w:ind w:right="-108"/>
        <w:jc w:val="center"/>
        <w:rPr>
          <w:rFonts w:ascii="Times New Roman" w:eastAsia="Times New Roman" w:hAnsi="Times New Roman" w:cs="Times New Roman"/>
          <w:b/>
          <w:caps/>
          <w:sz w:val="24"/>
          <w:szCs w:val="24"/>
          <w:lang w:eastAsia="ar-SA"/>
        </w:rPr>
      </w:pPr>
    </w:p>
    <w:p w14:paraId="406FD106" w14:textId="2003F9BF" w:rsidR="002F0018" w:rsidRPr="00B004A9" w:rsidRDefault="002F0018" w:rsidP="004B55E7">
      <w:pPr>
        <w:suppressAutoHyphens/>
        <w:spacing w:after="0" w:line="240" w:lineRule="auto"/>
        <w:rPr>
          <w:rFonts w:ascii="Times New Roman" w:eastAsia="Times New Roman" w:hAnsi="Times New Roman" w:cs="HelveticaNeue-Roman"/>
          <w:b/>
          <w:sz w:val="24"/>
          <w:szCs w:val="20"/>
          <w:lang w:eastAsia="ar-SA"/>
        </w:rPr>
      </w:pPr>
      <w:r w:rsidRPr="005E7F5C">
        <w:rPr>
          <w:rFonts w:ascii="Times New Roman" w:eastAsia="Times New Roman" w:hAnsi="Times New Roman" w:cs="Times New Roman"/>
          <w:b/>
          <w:sz w:val="24"/>
          <w:szCs w:val="24"/>
          <w:u w:val="single"/>
          <w:lang w:eastAsia="ar-SA"/>
        </w:rPr>
        <w:t>Article 9</w:t>
      </w:r>
      <w:r w:rsidRPr="00B004A9">
        <w:rPr>
          <w:rFonts w:ascii="Times New Roman" w:eastAsia="Times New Roman" w:hAnsi="Times New Roman" w:cs="Times New Roman"/>
          <w:b/>
          <w:sz w:val="24"/>
          <w:szCs w:val="24"/>
          <w:lang w:eastAsia="ar-SA"/>
        </w:rPr>
        <w:t xml:space="preserve"> </w:t>
      </w:r>
      <w:r w:rsidR="00C07ACF">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w:t>
      </w:r>
      <w:r w:rsidRPr="00B004A9">
        <w:rPr>
          <w:rFonts w:ascii="Times New Roman" w:eastAsia="Times New Roman" w:hAnsi="Times New Roman" w:cs="HelveticaNeue-Roman"/>
          <w:b/>
          <w:sz w:val="24"/>
          <w:szCs w:val="20"/>
          <w:lang w:eastAsia="ar-SA"/>
        </w:rPr>
        <w:t>Droits à l’information et à la participation</w:t>
      </w:r>
    </w:p>
    <w:p w14:paraId="1CB2BB2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FC3B20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Toute personne, toute famille, tout groupe et toute population </w:t>
      </w:r>
      <w:r w:rsidR="009A6E5F" w:rsidRPr="00B004A9">
        <w:rPr>
          <w:rFonts w:ascii="Times New Roman" w:eastAsia="Times New Roman" w:hAnsi="Times New Roman" w:cs="HelveticaNeue-Roman"/>
          <w:sz w:val="24"/>
          <w:szCs w:val="20"/>
          <w:lang w:eastAsia="ar-SA"/>
        </w:rPr>
        <w:t xml:space="preserve">menacé de déplacement </w:t>
      </w:r>
      <w:r w:rsidRPr="00B004A9">
        <w:rPr>
          <w:rFonts w:ascii="Times New Roman" w:eastAsia="Times New Roman" w:hAnsi="Times New Roman" w:cs="HelveticaNeue-Roman"/>
          <w:sz w:val="24"/>
          <w:szCs w:val="20"/>
          <w:lang w:eastAsia="ar-SA"/>
        </w:rPr>
        <w:t xml:space="preserve">a le droit d’accéder le plus en amont possible aux informations relatives </w:t>
      </w:r>
      <w:r w:rsidR="00AE3AC9">
        <w:rPr>
          <w:rFonts w:ascii="Times New Roman" w:eastAsia="Times New Roman" w:hAnsi="Times New Roman" w:cs="HelveticaNeue-Roman"/>
          <w:sz w:val="24"/>
          <w:szCs w:val="20"/>
          <w:lang w:eastAsia="ar-SA"/>
        </w:rPr>
        <w:t>aux menaces pesant sur le clim</w:t>
      </w:r>
      <w:r w:rsidR="00324C58" w:rsidRPr="00B004A9">
        <w:rPr>
          <w:rFonts w:ascii="Times New Roman" w:eastAsia="Times New Roman" w:hAnsi="Times New Roman" w:cs="HelveticaNeue-Roman"/>
          <w:sz w:val="24"/>
          <w:szCs w:val="20"/>
          <w:lang w:eastAsia="ar-SA"/>
        </w:rPr>
        <w:t>at et l’environnement</w:t>
      </w:r>
      <w:r w:rsidRPr="00B004A9">
        <w:rPr>
          <w:rFonts w:ascii="Times New Roman" w:eastAsia="Times New Roman" w:hAnsi="Times New Roman" w:cs="HelveticaNeue-Roman"/>
          <w:sz w:val="24"/>
          <w:szCs w:val="20"/>
          <w:lang w:eastAsia="ar-SA"/>
        </w:rPr>
        <w:t xml:space="preserve"> </w:t>
      </w:r>
      <w:r w:rsidR="00324C58" w:rsidRPr="00B004A9">
        <w:rPr>
          <w:rFonts w:ascii="Times New Roman" w:eastAsia="Times New Roman" w:hAnsi="Times New Roman" w:cs="HelveticaNeue-Roman"/>
          <w:sz w:val="24"/>
          <w:szCs w:val="20"/>
          <w:lang w:eastAsia="ar-SA"/>
        </w:rPr>
        <w:t>ainsi qu’</w:t>
      </w:r>
      <w:r w:rsidRPr="00B004A9">
        <w:rPr>
          <w:rFonts w:ascii="Times New Roman" w:eastAsia="Times New Roman" w:hAnsi="Times New Roman" w:cs="HelveticaNeue-Roman"/>
          <w:sz w:val="24"/>
          <w:szCs w:val="20"/>
          <w:lang w:eastAsia="ar-SA"/>
        </w:rPr>
        <w:t xml:space="preserve">aux situations critiques y afférant. </w:t>
      </w:r>
      <w:r w:rsidR="00324C58" w:rsidRPr="00B004A9">
        <w:rPr>
          <w:rFonts w:ascii="Times New Roman" w:eastAsia="Times New Roman" w:hAnsi="Times New Roman" w:cs="HelveticaNeue-Roman"/>
          <w:sz w:val="24"/>
          <w:szCs w:val="20"/>
          <w:lang w:eastAsia="ar-SA"/>
        </w:rPr>
        <w:t>Ces informations doivent être fiables, compréhensibles et accessibles à tous.</w:t>
      </w:r>
    </w:p>
    <w:p w14:paraId="61924422"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34CBB05" w14:textId="5390C7C9"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Toute personne, toute famille, tout groupe et toute population</w:t>
      </w:r>
      <w:r w:rsidR="009A6E5F" w:rsidRPr="00B004A9">
        <w:rPr>
          <w:rFonts w:ascii="Times New Roman" w:eastAsia="Times New Roman" w:hAnsi="Times New Roman" w:cs="HelveticaNeue-Roman"/>
          <w:sz w:val="24"/>
          <w:szCs w:val="20"/>
          <w:lang w:eastAsia="ar-SA"/>
        </w:rPr>
        <w:t xml:space="preserve"> menacé de déplacement</w:t>
      </w:r>
      <w:r w:rsidRPr="00B004A9">
        <w:rPr>
          <w:rFonts w:ascii="Times New Roman" w:eastAsia="Times New Roman" w:hAnsi="Times New Roman" w:cs="HelveticaNeue-Roman"/>
          <w:sz w:val="24"/>
          <w:szCs w:val="20"/>
          <w:lang w:eastAsia="ar-SA"/>
        </w:rPr>
        <w:t xml:space="preserve"> a le droit de participer à la détermination des politi</w:t>
      </w:r>
      <w:del w:id="4" w:author="Ali Mekouar" w:date="2018-05-20T10:47:00Z">
        <w:r w:rsidRPr="00B004A9" w:rsidDel="00666811">
          <w:rPr>
            <w:rFonts w:ascii="Times New Roman" w:eastAsia="Times New Roman" w:hAnsi="Times New Roman" w:cs="HelveticaNeue-Roman"/>
            <w:sz w:val="24"/>
            <w:szCs w:val="20"/>
            <w:lang w:eastAsia="ar-SA"/>
          </w:rPr>
          <w:softHyphen/>
        </w:r>
      </w:del>
      <w:r w:rsidRPr="00B004A9">
        <w:rPr>
          <w:rFonts w:ascii="Times New Roman" w:eastAsia="Times New Roman" w:hAnsi="Times New Roman" w:cs="HelveticaNeue-Roman"/>
          <w:sz w:val="24"/>
          <w:szCs w:val="20"/>
          <w:lang w:eastAsia="ar-SA"/>
        </w:rPr>
        <w:t>ques et programmes de prévention des bouleversements</w:t>
      </w:r>
      <w:r w:rsidR="00324C58" w:rsidRPr="00B004A9">
        <w:rPr>
          <w:rFonts w:ascii="Times New Roman" w:eastAsia="Times New Roman" w:hAnsi="Times New Roman" w:cs="HelveticaNeue-Roman"/>
          <w:sz w:val="24"/>
          <w:szCs w:val="20"/>
          <w:lang w:eastAsia="ar-SA"/>
        </w:rPr>
        <w:t xml:space="preserve"> tant climatiques qu’</w:t>
      </w:r>
      <w:r w:rsidRPr="00B004A9">
        <w:rPr>
          <w:rFonts w:ascii="Times New Roman" w:eastAsia="Times New Roman" w:hAnsi="Times New Roman" w:cs="HelveticaNeue-Roman"/>
          <w:sz w:val="24"/>
          <w:szCs w:val="20"/>
          <w:lang w:eastAsia="ar-SA"/>
        </w:rPr>
        <w:t>environnem</w:t>
      </w:r>
      <w:r w:rsidR="00324C58" w:rsidRPr="00B004A9">
        <w:rPr>
          <w:rFonts w:ascii="Times New Roman" w:eastAsia="Times New Roman" w:hAnsi="Times New Roman" w:cs="HelveticaNeue-Roman"/>
          <w:sz w:val="24"/>
          <w:szCs w:val="20"/>
          <w:lang w:eastAsia="ar-SA"/>
        </w:rPr>
        <w:t>entaux ainsi que</w:t>
      </w:r>
      <w:r w:rsidRPr="00B004A9">
        <w:rPr>
          <w:rFonts w:ascii="Times New Roman" w:eastAsia="Times New Roman" w:hAnsi="Times New Roman" w:cs="HelveticaNeue-Roman"/>
          <w:sz w:val="24"/>
          <w:szCs w:val="20"/>
          <w:lang w:eastAsia="ar-SA"/>
        </w:rPr>
        <w:t xml:space="preserve"> de prise en charge, dans l’urgence ou dans la durée, de leurs conséquences.</w:t>
      </w:r>
    </w:p>
    <w:p w14:paraId="71AF938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77BB33F3" w14:textId="56AC3880"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3. Les Parties </w:t>
      </w:r>
      <w:r w:rsidR="00324C58" w:rsidRPr="00B004A9">
        <w:rPr>
          <w:rFonts w:ascii="Times New Roman" w:eastAsia="Times New Roman" w:hAnsi="Times New Roman" w:cs="HelveticaNeue-Roman"/>
          <w:sz w:val="24"/>
          <w:szCs w:val="20"/>
          <w:lang w:eastAsia="ar-SA"/>
        </w:rPr>
        <w:t>mettent</w:t>
      </w:r>
      <w:r w:rsidRPr="00B004A9">
        <w:rPr>
          <w:rFonts w:ascii="Times New Roman" w:eastAsia="Times New Roman" w:hAnsi="Times New Roman" w:cs="HelveticaNeue-Roman"/>
          <w:sz w:val="24"/>
          <w:szCs w:val="20"/>
          <w:lang w:eastAsia="ar-SA"/>
        </w:rPr>
        <w:t xml:space="preserve"> en œuvre les droits à l’in</w:t>
      </w:r>
      <w:r w:rsidR="009A6E5F" w:rsidRPr="00B004A9">
        <w:rPr>
          <w:rFonts w:ascii="Times New Roman" w:eastAsia="Times New Roman" w:hAnsi="Times New Roman" w:cs="HelveticaNeue-Roman"/>
          <w:sz w:val="24"/>
          <w:szCs w:val="20"/>
          <w:lang w:eastAsia="ar-SA"/>
        </w:rPr>
        <w:t>formation et à la participation dans</w:t>
      </w:r>
      <w:r w:rsidRPr="00B004A9">
        <w:rPr>
          <w:rFonts w:ascii="Times New Roman" w:eastAsia="Times New Roman" w:hAnsi="Times New Roman" w:cs="HelveticaNeue-Roman"/>
          <w:sz w:val="24"/>
          <w:szCs w:val="20"/>
          <w:lang w:eastAsia="ar-SA"/>
        </w:rPr>
        <w:t xml:space="preserve"> l’élaboration des normes juridiques de faço</w:t>
      </w:r>
      <w:r w:rsidR="00855EE8" w:rsidRPr="00B004A9">
        <w:rPr>
          <w:rFonts w:ascii="Times New Roman" w:eastAsia="Times New Roman" w:hAnsi="Times New Roman" w:cs="HelveticaNeue-Roman"/>
          <w:sz w:val="24"/>
          <w:szCs w:val="20"/>
          <w:lang w:eastAsia="ar-SA"/>
        </w:rPr>
        <w:t>n à ce que les intéressés</w:t>
      </w:r>
      <w:r w:rsidRPr="00B004A9">
        <w:rPr>
          <w:rFonts w:ascii="Times New Roman" w:eastAsia="Times New Roman" w:hAnsi="Times New Roman" w:cs="HelveticaNeue-Roman"/>
          <w:sz w:val="24"/>
          <w:szCs w:val="20"/>
          <w:lang w:eastAsia="ar-SA"/>
        </w:rPr>
        <w:t xml:space="preserve"> puissent exercer une réelle influence sur les décisions relatives aux menaces environnementales.</w:t>
      </w:r>
    </w:p>
    <w:p w14:paraId="63C4DB00"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212743B" w14:textId="77777777" w:rsidR="002F0018" w:rsidRDefault="00324C5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4. Les </w:t>
      </w:r>
      <w:r w:rsidR="002F0018" w:rsidRPr="00B004A9">
        <w:rPr>
          <w:rFonts w:ascii="Times New Roman" w:eastAsia="Times New Roman" w:hAnsi="Times New Roman" w:cs="HelveticaNeue-Roman"/>
          <w:sz w:val="24"/>
          <w:szCs w:val="20"/>
          <w:lang w:eastAsia="ar-SA"/>
        </w:rPr>
        <w:t>Parties informent les populations de l’existence et des conditions de reconnaissance du statut de déplacé environnemental.</w:t>
      </w:r>
    </w:p>
    <w:p w14:paraId="6901BE1E"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2E77811"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   </w:t>
      </w:r>
    </w:p>
    <w:p w14:paraId="04F5DEA0" w14:textId="28007AB7" w:rsidR="002F0018" w:rsidRPr="00B004A9" w:rsidRDefault="002F0018" w:rsidP="004B55E7">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10</w:t>
      </w:r>
      <w:r w:rsidRPr="00B004A9">
        <w:rPr>
          <w:rFonts w:ascii="Times New Roman" w:eastAsia="Times New Roman" w:hAnsi="Times New Roman" w:cs="Times New Roman"/>
          <w:b/>
          <w:sz w:val="24"/>
          <w:szCs w:val="24"/>
          <w:lang w:eastAsia="ar-SA"/>
        </w:rPr>
        <w:t xml:space="preserve"> </w:t>
      </w:r>
      <w:r w:rsidR="00E6766F">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Droit au déplacement</w:t>
      </w:r>
    </w:p>
    <w:p w14:paraId="676A4750"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p>
    <w:p w14:paraId="733EB8D1" w14:textId="35708DC1" w:rsidR="002F0018" w:rsidRDefault="001762D1" w:rsidP="001762D1">
      <w:pPr>
        <w:suppressAutoHyphens/>
        <w:spacing w:after="0" w:line="240" w:lineRule="auto"/>
        <w:jc w:val="both"/>
        <w:rPr>
          <w:rFonts w:ascii="Times New Roman" w:eastAsia="Times New Roman" w:hAnsi="Times New Roman" w:cs="HelveticaNeue-Roman"/>
          <w:sz w:val="24"/>
          <w:szCs w:val="20"/>
          <w:lang w:eastAsia="ar-SA"/>
        </w:rPr>
      </w:pPr>
      <w:r w:rsidRPr="00B004A9">
        <w:rPr>
          <w:rFonts w:ascii="Times New Roman" w:eastAsia="Times New Roman" w:hAnsi="Times New Roman" w:cs="Times New Roman"/>
          <w:sz w:val="24"/>
          <w:szCs w:val="24"/>
          <w:lang w:eastAsia="ar-SA"/>
        </w:rPr>
        <w:t>1.</w:t>
      </w:r>
      <w:r w:rsidR="00E6766F">
        <w:rPr>
          <w:rFonts w:ascii="Times New Roman" w:eastAsia="Times New Roman" w:hAnsi="Times New Roman" w:cs="Times New Roman"/>
          <w:sz w:val="24"/>
          <w:szCs w:val="24"/>
          <w:lang w:eastAsia="ar-SA"/>
        </w:rPr>
        <w:t xml:space="preserve"> </w:t>
      </w:r>
      <w:r w:rsidR="002F0018" w:rsidRPr="00B004A9">
        <w:rPr>
          <w:rFonts w:ascii="Times New Roman" w:eastAsia="Times New Roman" w:hAnsi="Times New Roman" w:cs="Times New Roman"/>
          <w:sz w:val="24"/>
          <w:szCs w:val="24"/>
          <w:lang w:eastAsia="ar-SA"/>
        </w:rPr>
        <w:t>Toute personne</w:t>
      </w:r>
      <w:r w:rsidR="002F0018" w:rsidRPr="00B004A9">
        <w:rPr>
          <w:rFonts w:ascii="Times New Roman" w:eastAsia="Times New Roman" w:hAnsi="Times New Roman" w:cs="HelveticaNeue-Roman"/>
          <w:sz w:val="24"/>
          <w:szCs w:val="20"/>
          <w:lang w:eastAsia="ar-SA"/>
        </w:rPr>
        <w:t>, toute famille, tout groupe et toute population</w:t>
      </w:r>
      <w:r w:rsid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Times New Roman"/>
          <w:sz w:val="24"/>
          <w:szCs w:val="24"/>
          <w:lang w:eastAsia="ar-SA"/>
        </w:rPr>
        <w:t>confronté</w:t>
      </w:r>
      <w:r w:rsidR="002F0018" w:rsidRPr="00B004A9">
        <w:rPr>
          <w:rFonts w:ascii="Times New Roman" w:eastAsia="Times New Roman" w:hAnsi="Times New Roman" w:cs="Times New Roman"/>
          <w:sz w:val="24"/>
          <w:szCs w:val="24"/>
          <w:lang w:eastAsia="ar-SA"/>
        </w:rPr>
        <w:t xml:space="preserve"> </w:t>
      </w:r>
      <w:r w:rsidRPr="00B004A9">
        <w:rPr>
          <w:rFonts w:ascii="Times New Roman" w:eastAsia="Times New Roman" w:hAnsi="Times New Roman" w:cs="HelveticaNeue-Roman"/>
          <w:sz w:val="24"/>
          <w:szCs w:val="20"/>
          <w:lang w:eastAsia="ar-SA"/>
        </w:rPr>
        <w:t>à des</w:t>
      </w:r>
      <w:r w:rsidR="002F0018" w:rsidRPr="00B004A9">
        <w:rPr>
          <w:rFonts w:ascii="Times New Roman" w:eastAsia="Times New Roman" w:hAnsi="Times New Roman" w:cs="HelveticaNeue-Roman"/>
          <w:sz w:val="24"/>
          <w:szCs w:val="20"/>
          <w:lang w:eastAsia="ar-SA"/>
        </w:rPr>
        <w:t xml:space="preserve"> bouleversement</w:t>
      </w:r>
      <w:r w:rsidRPr="00B004A9">
        <w:rPr>
          <w:rFonts w:ascii="Times New Roman" w:eastAsia="Times New Roman" w:hAnsi="Times New Roman" w:cs="HelveticaNeue-Roman"/>
          <w:sz w:val="24"/>
          <w:szCs w:val="20"/>
          <w:lang w:eastAsia="ar-SA"/>
        </w:rPr>
        <w:t>s brutaux ou insidieux de son</w:t>
      </w:r>
      <w:r w:rsidR="002F0018" w:rsidRPr="00B004A9">
        <w:rPr>
          <w:rFonts w:ascii="Times New Roman" w:eastAsia="Times New Roman" w:hAnsi="Times New Roman" w:cs="HelveticaNeue-Roman"/>
          <w:sz w:val="24"/>
          <w:szCs w:val="20"/>
          <w:lang w:eastAsia="ar-SA"/>
        </w:rPr>
        <w:t xml:space="preserve"> environnement</w:t>
      </w:r>
      <w:r w:rsidRPr="00B004A9">
        <w:rPr>
          <w:rFonts w:ascii="Times New Roman" w:eastAsia="Times New Roman" w:hAnsi="Times New Roman" w:cs="HelveticaNeue-Roman"/>
          <w:sz w:val="24"/>
          <w:szCs w:val="20"/>
          <w:lang w:eastAsia="ar-SA"/>
        </w:rPr>
        <w:t>, y compris ceux ayant une cause climatique,</w:t>
      </w:r>
      <w:r w:rsidR="002F0018" w:rsidRPr="00B004A9">
        <w:rPr>
          <w:rFonts w:ascii="Times New Roman" w:eastAsia="Times New Roman" w:hAnsi="Times New Roman" w:cs="HelveticaNeue-Roman"/>
          <w:sz w:val="24"/>
          <w:szCs w:val="20"/>
          <w:lang w:eastAsia="ar-SA"/>
        </w:rPr>
        <w:t xml:space="preserve"> portan</w:t>
      </w:r>
      <w:r w:rsidRPr="00B004A9">
        <w:rPr>
          <w:rFonts w:ascii="Times New Roman" w:eastAsia="Times New Roman" w:hAnsi="Times New Roman" w:cs="HelveticaNeue-Roman"/>
          <w:sz w:val="24"/>
          <w:szCs w:val="20"/>
          <w:lang w:eastAsia="ar-SA"/>
        </w:rPr>
        <w:t>t inéluctablement atteinte à ses conditions de vie</w:t>
      </w:r>
      <w:r w:rsidR="00AE3AC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a </w:t>
      </w:r>
      <w:r w:rsidR="002F0018" w:rsidRPr="00B004A9">
        <w:rPr>
          <w:rFonts w:ascii="Times New Roman" w:eastAsia="Times New Roman" w:hAnsi="Times New Roman" w:cs="HelveticaNeue-Roman"/>
          <w:sz w:val="24"/>
          <w:szCs w:val="20"/>
          <w:lang w:eastAsia="ar-SA"/>
        </w:rPr>
        <w:t>le droit de se déplacer dans ou</w:t>
      </w:r>
      <w:r w:rsidRPr="00B004A9">
        <w:rPr>
          <w:rFonts w:ascii="Times New Roman" w:eastAsia="Times New Roman" w:hAnsi="Times New Roman" w:cs="HelveticaNeue-Roman"/>
          <w:sz w:val="24"/>
          <w:szCs w:val="20"/>
          <w:lang w:eastAsia="ar-SA"/>
        </w:rPr>
        <w:t xml:space="preserve"> en dehors de son Etat de résidence</w:t>
      </w:r>
      <w:r w:rsidR="002F0018" w:rsidRPr="00B004A9">
        <w:rPr>
          <w:rFonts w:ascii="Times New Roman" w:eastAsia="Times New Roman" w:hAnsi="Times New Roman" w:cs="HelveticaNeue-Roman"/>
          <w:sz w:val="24"/>
          <w:szCs w:val="20"/>
          <w:lang w:eastAsia="ar-SA"/>
        </w:rPr>
        <w:t>.</w:t>
      </w:r>
    </w:p>
    <w:p w14:paraId="48452901" w14:textId="77777777" w:rsidR="00B004A9" w:rsidRPr="00B004A9" w:rsidRDefault="00B004A9" w:rsidP="001762D1">
      <w:pPr>
        <w:suppressAutoHyphens/>
        <w:spacing w:after="0" w:line="240" w:lineRule="auto"/>
        <w:jc w:val="both"/>
        <w:rPr>
          <w:rFonts w:ascii="Times New Roman" w:eastAsia="Times New Roman" w:hAnsi="Times New Roman" w:cs="HelveticaNeue-Roman"/>
          <w:sz w:val="24"/>
          <w:szCs w:val="20"/>
          <w:lang w:eastAsia="ar-SA"/>
        </w:rPr>
      </w:pPr>
    </w:p>
    <w:p w14:paraId="2042E79A" w14:textId="77777777" w:rsidR="002F0018" w:rsidRDefault="001762D1"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2. </w:t>
      </w:r>
      <w:r w:rsidR="00855EE8" w:rsidRPr="00B004A9">
        <w:rPr>
          <w:rFonts w:ascii="Times New Roman" w:eastAsia="Times New Roman" w:hAnsi="Times New Roman" w:cs="Times New Roman"/>
          <w:sz w:val="24"/>
          <w:szCs w:val="24"/>
          <w:lang w:eastAsia="ar-SA"/>
        </w:rPr>
        <w:t xml:space="preserve">Les </w:t>
      </w:r>
      <w:r w:rsidR="002F0018" w:rsidRPr="00B004A9">
        <w:rPr>
          <w:rFonts w:ascii="Times New Roman" w:eastAsia="Times New Roman" w:hAnsi="Times New Roman" w:cs="Times New Roman"/>
          <w:sz w:val="24"/>
          <w:szCs w:val="24"/>
          <w:lang w:eastAsia="ar-SA"/>
        </w:rPr>
        <w:t>Parties ne peuvent, de quelque façon que ce soit, entraver, tenter d</w:t>
      </w:r>
      <w:r w:rsidRPr="00B004A9">
        <w:rPr>
          <w:rFonts w:ascii="Times New Roman" w:eastAsia="Times New Roman" w:hAnsi="Times New Roman" w:cs="Times New Roman"/>
          <w:sz w:val="24"/>
          <w:szCs w:val="24"/>
          <w:lang w:eastAsia="ar-SA"/>
        </w:rPr>
        <w:t>’entraver ou laisser entraver de tels</w:t>
      </w:r>
      <w:r w:rsidR="002F0018" w:rsidRPr="00B004A9">
        <w:rPr>
          <w:rFonts w:ascii="Times New Roman" w:eastAsia="Times New Roman" w:hAnsi="Times New Roman" w:cs="Times New Roman"/>
          <w:sz w:val="24"/>
          <w:szCs w:val="24"/>
          <w:lang w:eastAsia="ar-SA"/>
        </w:rPr>
        <w:t xml:space="preserve"> déplacement</w:t>
      </w:r>
      <w:r w:rsidRPr="00B004A9">
        <w:rPr>
          <w:rFonts w:ascii="Times New Roman" w:eastAsia="Times New Roman" w:hAnsi="Times New Roman" w:cs="Times New Roman"/>
          <w:sz w:val="24"/>
          <w:szCs w:val="24"/>
          <w:lang w:eastAsia="ar-SA"/>
        </w:rPr>
        <w:t>s</w:t>
      </w:r>
      <w:r w:rsidR="002F0018" w:rsidRPr="00B004A9">
        <w:rPr>
          <w:rFonts w:ascii="Times New Roman" w:eastAsia="Times New Roman" w:hAnsi="Times New Roman" w:cs="Times New Roman"/>
          <w:sz w:val="24"/>
          <w:szCs w:val="24"/>
          <w:lang w:eastAsia="ar-SA"/>
        </w:rPr>
        <w:t>.</w:t>
      </w:r>
    </w:p>
    <w:p w14:paraId="41BBC96D" w14:textId="77777777" w:rsidR="004B55E7" w:rsidRDefault="004B55E7" w:rsidP="004B55E7">
      <w:pPr>
        <w:suppressAutoHyphens/>
        <w:autoSpaceDE w:val="0"/>
        <w:spacing w:after="0" w:line="240" w:lineRule="auto"/>
        <w:ind w:right="-108"/>
        <w:jc w:val="both"/>
        <w:rPr>
          <w:rFonts w:ascii="Times New Roman" w:eastAsia="Times New Roman" w:hAnsi="Times New Roman" w:cs="Times New Roman"/>
          <w:sz w:val="24"/>
          <w:szCs w:val="24"/>
          <w:lang w:eastAsia="ar-SA"/>
        </w:rPr>
      </w:pPr>
    </w:p>
    <w:p w14:paraId="5C2B2334" w14:textId="77777777" w:rsidR="004B55E7" w:rsidRDefault="004B55E7" w:rsidP="004B55E7">
      <w:pPr>
        <w:suppressAutoHyphens/>
        <w:autoSpaceDE w:val="0"/>
        <w:spacing w:after="0" w:line="240" w:lineRule="auto"/>
        <w:ind w:right="-108"/>
        <w:jc w:val="both"/>
        <w:rPr>
          <w:rFonts w:ascii="Times New Roman" w:eastAsia="Times New Roman" w:hAnsi="Times New Roman" w:cs="HelveticaNeue-Roman"/>
          <w:b/>
          <w:sz w:val="24"/>
          <w:szCs w:val="20"/>
          <w:lang w:eastAsia="ar-SA"/>
        </w:rPr>
      </w:pPr>
    </w:p>
    <w:p w14:paraId="7DF25C1A" w14:textId="39FB05B2" w:rsidR="002F0018" w:rsidRPr="00B004A9" w:rsidRDefault="002F0018" w:rsidP="004B55E7">
      <w:pPr>
        <w:suppressAutoHyphens/>
        <w:autoSpaceDE w:val="0"/>
        <w:spacing w:after="0" w:line="240" w:lineRule="auto"/>
        <w:ind w:right="-108"/>
        <w:jc w:val="both"/>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11</w:t>
      </w:r>
      <w:r w:rsidRPr="00B004A9">
        <w:rPr>
          <w:rFonts w:ascii="Times New Roman" w:eastAsia="Times New Roman" w:hAnsi="Times New Roman" w:cs="HelveticaNeue-Roman"/>
          <w:b/>
          <w:sz w:val="24"/>
          <w:szCs w:val="20"/>
          <w:lang w:eastAsia="ar-SA"/>
        </w:rPr>
        <w:t xml:space="preserve"> </w:t>
      </w:r>
      <w:r w:rsidR="00E6766F">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Droit au refus du déplacement </w:t>
      </w:r>
    </w:p>
    <w:p w14:paraId="55C445F5"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5BCB339" w14:textId="77777777" w:rsidR="002F0018" w:rsidRDefault="001762D1" w:rsidP="001762D1">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lastRenderedPageBreak/>
        <w:t xml:space="preserve">1. </w:t>
      </w:r>
      <w:r w:rsidR="002F0018" w:rsidRPr="00B004A9">
        <w:rPr>
          <w:rFonts w:ascii="Times New Roman" w:eastAsia="Times New Roman" w:hAnsi="Times New Roman" w:cs="HelveticaNeue-Roman"/>
          <w:sz w:val="24"/>
          <w:szCs w:val="20"/>
          <w:lang w:eastAsia="ar-SA"/>
        </w:rPr>
        <w:t>Lorsqu</w:t>
      </w:r>
      <w:r w:rsidR="00AE3AC9">
        <w:rPr>
          <w:rFonts w:ascii="Times New Roman" w:eastAsia="Times New Roman" w:hAnsi="Times New Roman" w:cs="HelveticaNeue-Roman"/>
          <w:sz w:val="24"/>
          <w:szCs w:val="20"/>
          <w:lang w:eastAsia="ar-SA"/>
        </w:rPr>
        <w:t>e le déplacement est nécessaire</w:t>
      </w:r>
      <w:r w:rsidR="002F0018" w:rsidRPr="00B004A9">
        <w:rPr>
          <w:rFonts w:ascii="Times New Roman" w:eastAsia="Times New Roman" w:hAnsi="Times New Roman" w:cs="HelveticaNeue-Roman"/>
          <w:sz w:val="24"/>
          <w:szCs w:val="20"/>
          <w:lang w:eastAsia="ar-SA"/>
        </w:rPr>
        <w:t xml:space="preserve"> et mis en œuvre par les autorités publiques, il ne peut avoir lieu qu’avec le consentement des personnes concernées, sauf en cas de péril grave et imminent.</w:t>
      </w:r>
    </w:p>
    <w:p w14:paraId="13348F24" w14:textId="77777777" w:rsidR="00B004A9" w:rsidRPr="00B004A9" w:rsidRDefault="00B004A9" w:rsidP="001762D1">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2640E1A" w14:textId="77777777" w:rsidR="002F0018" w:rsidRPr="00B004A9" w:rsidRDefault="001762D1"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B004A9">
        <w:rPr>
          <w:rFonts w:ascii="Times New Roman" w:eastAsia="Times New Roman" w:hAnsi="Times New Roman" w:cs="HelveticaNeue-Roman"/>
          <w:sz w:val="24"/>
          <w:szCs w:val="20"/>
          <w:lang w:eastAsia="ar-SA"/>
        </w:rPr>
        <w:t>Les personnes dûment informées</w:t>
      </w:r>
      <w:r w:rsidR="00F57520" w:rsidRPr="00B004A9">
        <w:rPr>
          <w:rFonts w:ascii="Times New Roman" w:eastAsia="Times New Roman" w:hAnsi="Times New Roman" w:cs="HelveticaNeue-Roman"/>
          <w:sz w:val="24"/>
          <w:szCs w:val="20"/>
          <w:lang w:eastAsia="ar-SA"/>
        </w:rPr>
        <w:t xml:space="preserve"> qui s’opposent</w:t>
      </w:r>
      <w:r w:rsidR="002F0018" w:rsidRPr="00B004A9">
        <w:rPr>
          <w:rFonts w:ascii="Times New Roman" w:eastAsia="Times New Roman" w:hAnsi="Times New Roman" w:cs="HelveticaNeue-Roman"/>
          <w:sz w:val="24"/>
          <w:szCs w:val="20"/>
          <w:lang w:eastAsia="ar-SA"/>
        </w:rPr>
        <w:t xml:space="preserve"> à leur</w:t>
      </w:r>
      <w:r w:rsidR="00F57520" w:rsidRPr="00B004A9">
        <w:rPr>
          <w:rFonts w:ascii="Times New Roman" w:eastAsia="Times New Roman" w:hAnsi="Times New Roman" w:cs="HelveticaNeue-Roman"/>
          <w:sz w:val="24"/>
          <w:szCs w:val="20"/>
          <w:lang w:eastAsia="ar-SA"/>
        </w:rPr>
        <w:t>s</w:t>
      </w:r>
      <w:r w:rsidR="002F0018" w:rsidRPr="00B004A9">
        <w:rPr>
          <w:rFonts w:ascii="Times New Roman" w:eastAsia="Times New Roman" w:hAnsi="Times New Roman" w:cs="HelveticaNeue-Roman"/>
          <w:sz w:val="24"/>
          <w:szCs w:val="20"/>
          <w:lang w:eastAsia="ar-SA"/>
        </w:rPr>
        <w:t xml:space="preserve"> déplacement</w:t>
      </w:r>
      <w:r w:rsidR="00F57520" w:rsidRPr="00B004A9">
        <w:rPr>
          <w:rFonts w:ascii="Times New Roman" w:eastAsia="Times New Roman" w:hAnsi="Times New Roman" w:cs="HelveticaNeue-Roman"/>
          <w:sz w:val="24"/>
          <w:szCs w:val="20"/>
          <w:lang w:eastAsia="ar-SA"/>
        </w:rPr>
        <w:t>s</w:t>
      </w:r>
      <w:r w:rsidR="002F0018" w:rsidRPr="00B004A9">
        <w:rPr>
          <w:rFonts w:ascii="Times New Roman" w:eastAsia="Times New Roman" w:hAnsi="Times New Roman" w:cs="HelveticaNeue-Roman"/>
          <w:sz w:val="24"/>
          <w:szCs w:val="20"/>
          <w:lang w:eastAsia="ar-SA"/>
        </w:rPr>
        <w:t xml:space="preserve"> le font à leurs risques et périls.</w:t>
      </w:r>
    </w:p>
    <w:p w14:paraId="337DD3DD" w14:textId="77777777" w:rsidR="002F0018" w:rsidRPr="00B004A9" w:rsidRDefault="002F0018" w:rsidP="002F0018">
      <w:pPr>
        <w:suppressAutoHyphens/>
        <w:spacing w:after="0" w:line="240" w:lineRule="auto"/>
        <w:rPr>
          <w:rFonts w:ascii="Times New Roman" w:eastAsia="Times New Roman" w:hAnsi="Times New Roman" w:cs="HelveticaNeue-Roman"/>
          <w:sz w:val="24"/>
          <w:szCs w:val="20"/>
          <w:lang w:eastAsia="ar-SA"/>
        </w:rPr>
      </w:pPr>
    </w:p>
    <w:p w14:paraId="7D3585A5" w14:textId="77777777" w:rsidR="002F0018" w:rsidRPr="002F0018" w:rsidRDefault="002F0018" w:rsidP="002F0018">
      <w:pPr>
        <w:suppressAutoHyphens/>
        <w:spacing w:after="0" w:line="240" w:lineRule="auto"/>
        <w:rPr>
          <w:rFonts w:ascii="Times New Roman" w:eastAsia="Times New Roman" w:hAnsi="Times New Roman" w:cs="HelveticaNeue-Roman"/>
          <w:sz w:val="24"/>
          <w:szCs w:val="20"/>
          <w:lang w:eastAsia="ar-SA"/>
        </w:rPr>
      </w:pPr>
    </w:p>
    <w:p w14:paraId="09550C45" w14:textId="6E165CAC" w:rsidR="002F0018" w:rsidRPr="00B004A9" w:rsidRDefault="002F0018" w:rsidP="002F0018">
      <w:pPr>
        <w:suppressAutoHyphens/>
        <w:spacing w:after="0" w:line="240" w:lineRule="auto"/>
        <w:jc w:val="center"/>
        <w:rPr>
          <w:rFonts w:ascii="Times New Roman" w:eastAsia="Times New Roman" w:hAnsi="Times New Roman" w:cs="Times New Roman"/>
          <w:b/>
          <w:caps/>
          <w:sz w:val="24"/>
          <w:szCs w:val="24"/>
          <w:lang w:eastAsia="ar-SA"/>
        </w:rPr>
      </w:pPr>
      <w:r w:rsidRPr="00B004A9">
        <w:rPr>
          <w:rFonts w:ascii="Times New Roman" w:eastAsia="Times New Roman" w:hAnsi="Times New Roman" w:cs="Times New Roman"/>
          <w:b/>
          <w:caps/>
          <w:sz w:val="24"/>
          <w:szCs w:val="24"/>
          <w:lang w:eastAsia="ar-SA"/>
        </w:rPr>
        <w:t xml:space="preserve">Chapitre 4 </w:t>
      </w:r>
      <w:r w:rsidR="00E6766F">
        <w:rPr>
          <w:rFonts w:ascii="Times New Roman" w:eastAsia="Times New Roman" w:hAnsi="Times New Roman" w:cs="Times New Roman"/>
          <w:b/>
          <w:caps/>
          <w:sz w:val="24"/>
          <w:szCs w:val="24"/>
          <w:lang w:eastAsia="ar-SA"/>
        </w:rPr>
        <w:t>-</w:t>
      </w:r>
      <w:r w:rsidRPr="00B004A9">
        <w:rPr>
          <w:rFonts w:ascii="Times New Roman" w:eastAsia="Times New Roman" w:hAnsi="Times New Roman" w:cs="Times New Roman"/>
          <w:b/>
          <w:caps/>
          <w:sz w:val="24"/>
          <w:szCs w:val="24"/>
          <w:lang w:eastAsia="ar-SA"/>
        </w:rPr>
        <w:t xml:space="preserve"> </w:t>
      </w:r>
      <w:r w:rsidR="004D6D5A" w:rsidRPr="00B004A9">
        <w:rPr>
          <w:rFonts w:ascii="Times New Roman" w:eastAsia="Times New Roman" w:hAnsi="Times New Roman" w:cs="Times New Roman"/>
          <w:b/>
          <w:caps/>
          <w:sz w:val="24"/>
          <w:szCs w:val="24"/>
          <w:lang w:eastAsia="ar-SA"/>
        </w:rPr>
        <w:t>Droits garantis aux personnes dÉplacÉ</w:t>
      </w:r>
      <w:r w:rsidRPr="00B004A9">
        <w:rPr>
          <w:rFonts w:ascii="Times New Roman" w:eastAsia="Times New Roman" w:hAnsi="Times New Roman" w:cs="Times New Roman"/>
          <w:b/>
          <w:caps/>
          <w:sz w:val="24"/>
          <w:szCs w:val="24"/>
          <w:lang w:eastAsia="ar-SA"/>
        </w:rPr>
        <w:t>es</w:t>
      </w:r>
    </w:p>
    <w:p w14:paraId="1EC47A53" w14:textId="77777777" w:rsidR="004B55E7" w:rsidRDefault="004B55E7" w:rsidP="002F0018">
      <w:pPr>
        <w:suppressAutoHyphens/>
        <w:spacing w:after="0" w:line="240" w:lineRule="auto"/>
        <w:jc w:val="center"/>
        <w:rPr>
          <w:rFonts w:ascii="Times New Roman" w:eastAsia="Times New Roman" w:hAnsi="Times New Roman" w:cs="Times New Roman"/>
          <w:sz w:val="24"/>
          <w:szCs w:val="24"/>
          <w:lang w:eastAsia="ar-SA"/>
        </w:rPr>
      </w:pPr>
    </w:p>
    <w:p w14:paraId="72959206" w14:textId="77777777" w:rsidR="002F0018" w:rsidRPr="00B004A9" w:rsidRDefault="002F0018" w:rsidP="004B55E7">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12</w:t>
      </w:r>
      <w:r w:rsidRPr="00B004A9">
        <w:rPr>
          <w:rFonts w:ascii="Times New Roman" w:eastAsia="Times New Roman" w:hAnsi="Times New Roman" w:cs="Times New Roman"/>
          <w:b/>
          <w:sz w:val="24"/>
          <w:szCs w:val="24"/>
          <w:lang w:eastAsia="ar-SA"/>
        </w:rPr>
        <w:t xml:space="preserve"> - Droits communs aux déplacés </w:t>
      </w:r>
      <w:proofErr w:type="spellStart"/>
      <w:r w:rsidRPr="00B004A9">
        <w:rPr>
          <w:rFonts w:ascii="Times New Roman" w:eastAsia="Times New Roman" w:hAnsi="Times New Roman" w:cs="Times New Roman"/>
          <w:b/>
          <w:sz w:val="24"/>
          <w:szCs w:val="24"/>
          <w:lang w:eastAsia="ar-SA"/>
        </w:rPr>
        <w:t>inter-étatiques</w:t>
      </w:r>
      <w:proofErr w:type="spellEnd"/>
      <w:r w:rsidRPr="00B004A9">
        <w:rPr>
          <w:rFonts w:ascii="Times New Roman" w:eastAsia="Times New Roman" w:hAnsi="Times New Roman" w:cs="Times New Roman"/>
          <w:b/>
          <w:sz w:val="24"/>
          <w:szCs w:val="24"/>
          <w:lang w:eastAsia="ar-SA"/>
        </w:rPr>
        <w:t xml:space="preserve"> et intra-étatiques</w:t>
      </w:r>
    </w:p>
    <w:p w14:paraId="6F0FE225"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p>
    <w:p w14:paraId="4F6389EB"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d’être secouru</w:t>
      </w:r>
    </w:p>
    <w:p w14:paraId="38AEEC8A" w14:textId="6AEE189C" w:rsidR="002F0018" w:rsidRPr="00B004A9" w:rsidRDefault="00D1749C" w:rsidP="00B004A9">
      <w:pPr>
        <w:suppressAutoHyphens/>
        <w:autoSpaceDE w:val="0"/>
        <w:spacing w:after="0" w:line="240" w:lineRule="auto"/>
        <w:ind w:right="-108"/>
        <w:jc w:val="both"/>
        <w:rPr>
          <w:rFonts w:ascii="Times New Roman" w:eastAsia="Times New Roman" w:hAnsi="Times New Roman" w:cs="HelveticaNeue-Roman"/>
          <w:strike/>
          <w:sz w:val="24"/>
          <w:szCs w:val="20"/>
          <w:lang w:eastAsia="ar-SA"/>
        </w:rPr>
      </w:pPr>
      <w:r w:rsidRPr="00B004A9">
        <w:rPr>
          <w:rFonts w:ascii="Times New Roman" w:eastAsia="Times New Roman" w:hAnsi="Times New Roman" w:cs="HelveticaNeue-Roman"/>
          <w:sz w:val="24"/>
          <w:szCs w:val="20"/>
          <w:lang w:eastAsia="ar-SA"/>
        </w:rPr>
        <w:t xml:space="preserve">Toute personne, </w:t>
      </w:r>
      <w:r w:rsidR="002F0018" w:rsidRPr="00B004A9">
        <w:rPr>
          <w:rFonts w:ascii="Times New Roman" w:eastAsia="Times New Roman" w:hAnsi="Times New Roman" w:cs="HelveticaNeue-Roman"/>
          <w:sz w:val="24"/>
          <w:szCs w:val="20"/>
          <w:lang w:eastAsia="ar-SA"/>
        </w:rPr>
        <w:t>toute famille, tout groupe et toute population victime d’un bouleversement environnemen</w:t>
      </w:r>
      <w:del w:id="5" w:author="Ali Mekouar" w:date="2018-05-20T10:55:00Z">
        <w:r w:rsidR="002F0018" w:rsidRPr="00B004A9" w:rsidDel="00E6766F">
          <w:rPr>
            <w:rFonts w:ascii="Times New Roman" w:eastAsia="Times New Roman" w:hAnsi="Times New Roman" w:cs="HelveticaNeue-Roman"/>
            <w:sz w:val="24"/>
            <w:szCs w:val="20"/>
            <w:lang w:eastAsia="ar-SA"/>
          </w:rPr>
          <w:softHyphen/>
        </w:r>
      </w:del>
      <w:r w:rsidR="002F0018" w:rsidRPr="00B004A9">
        <w:rPr>
          <w:rFonts w:ascii="Times New Roman" w:eastAsia="Times New Roman" w:hAnsi="Times New Roman" w:cs="HelveticaNeue-Roman"/>
          <w:sz w:val="24"/>
          <w:szCs w:val="20"/>
          <w:lang w:eastAsia="ar-SA"/>
        </w:rPr>
        <w:t>t</w:t>
      </w:r>
      <w:r w:rsidRPr="00B004A9">
        <w:rPr>
          <w:rFonts w:ascii="Times New Roman" w:eastAsia="Times New Roman" w:hAnsi="Times New Roman" w:cs="HelveticaNeue-Roman"/>
          <w:sz w:val="24"/>
          <w:szCs w:val="20"/>
          <w:lang w:eastAsia="ar-SA"/>
        </w:rPr>
        <w:t>al</w:t>
      </w:r>
      <w:r w:rsidR="00E6766F">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y compris climatique</w:t>
      </w:r>
      <w:r w:rsidR="00E6766F">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w:t>
      </w:r>
      <w:r w:rsidR="002F0018" w:rsidRPr="00B004A9">
        <w:rPr>
          <w:rFonts w:ascii="Times New Roman" w:eastAsia="Times New Roman" w:hAnsi="Times New Roman" w:cs="HelveticaNeue-Roman"/>
          <w:sz w:val="24"/>
          <w:szCs w:val="20"/>
          <w:lang w:eastAsia="ar-SA"/>
        </w:rPr>
        <w:t>a le droit d’être secouru en tous lieux. Ce droit s’exerce au moment où la situation devient critique, pendant et après le bouleversement</w:t>
      </w:r>
      <w:r w:rsidR="00B004A9">
        <w:rPr>
          <w:rFonts w:ascii="Times New Roman" w:eastAsia="Times New Roman" w:hAnsi="Times New Roman" w:cs="HelveticaNeue-Roman"/>
          <w:sz w:val="24"/>
          <w:szCs w:val="20"/>
          <w:lang w:eastAsia="ar-SA"/>
        </w:rPr>
        <w:t>.</w:t>
      </w:r>
    </w:p>
    <w:p w14:paraId="29B540C0"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p>
    <w:p w14:paraId="2981DEB1" w14:textId="77777777" w:rsidR="002F0018" w:rsidRPr="00B004A9" w:rsidRDefault="002F0018" w:rsidP="00B004A9">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2.</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à l’eau et à une aide alimentaire de subsistance</w:t>
      </w:r>
    </w:p>
    <w:p w14:paraId="7648F714" w14:textId="7C495EE2"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r w:rsidRPr="00B004A9">
        <w:rPr>
          <w:rFonts w:ascii="Times New Roman" w:eastAsia="Times New Roman" w:hAnsi="Times New Roman" w:cs="HelveticaNeue-Roman"/>
          <w:sz w:val="24"/>
          <w:szCs w:val="20"/>
          <w:lang w:eastAsia="ar-SA"/>
        </w:rPr>
        <w:t xml:space="preserve">Tout déplacé environnemental a le </w:t>
      </w:r>
      <w:r w:rsidRPr="00B004A9">
        <w:rPr>
          <w:rFonts w:ascii="Times New Roman" w:eastAsia="Times New Roman" w:hAnsi="Times New Roman" w:cs="Times New Roman"/>
          <w:sz w:val="24"/>
          <w:szCs w:val="24"/>
          <w:lang w:eastAsia="ar-SA"/>
        </w:rPr>
        <w:t>droit à un approvisionnement suffisant en eau potable et en nourriture</w:t>
      </w:r>
      <w:r w:rsidR="00E6766F">
        <w:rPr>
          <w:rFonts w:ascii="Times New Roman" w:eastAsia="Times New Roman" w:hAnsi="Times New Roman" w:cs="Times New Roman"/>
          <w:sz w:val="24"/>
          <w:szCs w:val="24"/>
          <w:lang w:eastAsia="ar-SA"/>
        </w:rPr>
        <w:t xml:space="preserve"> adéquate</w:t>
      </w:r>
      <w:r w:rsidRPr="00B004A9">
        <w:rPr>
          <w:rFonts w:ascii="Times New Roman" w:eastAsia="Times New Roman" w:hAnsi="Times New Roman" w:cs="Times New Roman"/>
          <w:sz w:val="24"/>
          <w:szCs w:val="24"/>
          <w:lang w:eastAsia="ar-SA"/>
        </w:rPr>
        <w:t xml:space="preserve">. </w:t>
      </w:r>
    </w:p>
    <w:p w14:paraId="683B9EBE" w14:textId="77777777" w:rsidR="00D1749C" w:rsidRPr="00B004A9" w:rsidRDefault="00D1749C" w:rsidP="002F0018">
      <w:pPr>
        <w:suppressAutoHyphens/>
        <w:spacing w:after="0" w:line="240" w:lineRule="auto"/>
        <w:rPr>
          <w:rFonts w:ascii="Times New Roman" w:eastAsia="Times New Roman" w:hAnsi="Times New Roman" w:cs="Times New Roman"/>
          <w:sz w:val="24"/>
          <w:szCs w:val="24"/>
          <w:lang w:eastAsia="ar-SA"/>
        </w:rPr>
      </w:pPr>
    </w:p>
    <w:p w14:paraId="5245CF31" w14:textId="77777777" w:rsidR="00D1749C" w:rsidRPr="00B004A9" w:rsidRDefault="00D1749C" w:rsidP="002F0018">
      <w:pPr>
        <w:suppressAutoHyphens/>
        <w:spacing w:after="0" w:line="240" w:lineRule="auto"/>
        <w:rPr>
          <w:rFonts w:ascii="Times New Roman" w:eastAsia="Times New Roman" w:hAnsi="Times New Roman" w:cs="Times New Roman"/>
          <w:sz w:val="24"/>
          <w:szCs w:val="24"/>
          <w:lang w:eastAsia="ar-SA"/>
        </w:rPr>
      </w:pPr>
      <w:r w:rsidRPr="004B55E7">
        <w:rPr>
          <w:rFonts w:ascii="Times New Roman" w:eastAsia="Times New Roman" w:hAnsi="Times New Roman" w:cs="Times New Roman"/>
          <w:b/>
          <w:sz w:val="24"/>
          <w:szCs w:val="24"/>
          <w:lang w:eastAsia="ar-SA"/>
        </w:rPr>
        <w:t>3.</w:t>
      </w:r>
      <w:r w:rsidRPr="00B004A9">
        <w:rPr>
          <w:rFonts w:ascii="Times New Roman" w:eastAsia="Times New Roman" w:hAnsi="Times New Roman" w:cs="Times New Roman"/>
          <w:sz w:val="24"/>
          <w:szCs w:val="24"/>
          <w:lang w:eastAsia="ar-SA"/>
        </w:rPr>
        <w:t xml:space="preserve"> </w:t>
      </w:r>
      <w:r w:rsidRPr="009E0B83">
        <w:rPr>
          <w:rFonts w:ascii="Times New Roman" w:eastAsia="Times New Roman" w:hAnsi="Times New Roman" w:cs="Times New Roman"/>
          <w:b/>
          <w:sz w:val="24"/>
          <w:szCs w:val="24"/>
          <w:lang w:eastAsia="ar-SA"/>
        </w:rPr>
        <w:t>Droit à la fourniture de produits de première nécessité</w:t>
      </w:r>
    </w:p>
    <w:p w14:paraId="5B2A616B" w14:textId="77777777" w:rsidR="00D1749C" w:rsidRPr="00B004A9" w:rsidRDefault="00D1749C" w:rsidP="002F0018">
      <w:pPr>
        <w:suppressAutoHyphens/>
        <w:spacing w:after="0" w:line="240" w:lineRule="auto"/>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Tout déplacé environnemental a le droit de se voir fournir des produits d’hygiène, des couvertures ainsi que des vêtements décents. </w:t>
      </w:r>
    </w:p>
    <w:p w14:paraId="03E81ED1"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p>
    <w:p w14:paraId="7AF2DC56" w14:textId="77777777" w:rsidR="002F0018" w:rsidRPr="00B004A9" w:rsidRDefault="00D1749C"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4</w:t>
      </w:r>
      <w:r w:rsidR="002F0018" w:rsidRPr="004B55E7">
        <w:rPr>
          <w:rFonts w:ascii="Times New Roman" w:eastAsia="Times New Roman" w:hAnsi="Times New Roman" w:cs="HelveticaNeue-Roman"/>
          <w:b/>
          <w:sz w:val="24"/>
          <w:szCs w:val="20"/>
          <w:lang w:eastAsia="ar-SA"/>
        </w:rPr>
        <w:t>.</w:t>
      </w:r>
      <w:r w:rsidR="002F0018" w:rsidRPr="00B004A9">
        <w:rPr>
          <w:rFonts w:ascii="Times New Roman" w:eastAsia="Times New Roman" w:hAnsi="Times New Roman" w:cs="HelveticaNeue-Roman"/>
          <w:sz w:val="24"/>
          <w:szCs w:val="20"/>
          <w:lang w:eastAsia="ar-SA"/>
        </w:rPr>
        <w:t xml:space="preserve"> </w:t>
      </w:r>
      <w:r w:rsidR="002F0018" w:rsidRPr="009E0B83">
        <w:rPr>
          <w:rFonts w:ascii="Times New Roman" w:eastAsia="Times New Roman" w:hAnsi="Times New Roman" w:cs="HelveticaNeue-Roman"/>
          <w:b/>
          <w:sz w:val="24"/>
          <w:szCs w:val="20"/>
          <w:lang w:eastAsia="ar-SA"/>
        </w:rPr>
        <w:t>Droit aux soins</w:t>
      </w:r>
    </w:p>
    <w:p w14:paraId="51FBDA15" w14:textId="77777777" w:rsidR="002F0018" w:rsidRPr="00B004A9" w:rsidRDefault="002F0018" w:rsidP="00B004A9">
      <w:pPr>
        <w:suppressAutoHyphens/>
        <w:autoSpaceDE w:val="0"/>
        <w:spacing w:after="0" w:line="240" w:lineRule="auto"/>
        <w:ind w:right="-108"/>
        <w:jc w:val="both"/>
        <w:rPr>
          <w:rFonts w:ascii="Times New Roman" w:eastAsia="Times New Roman" w:hAnsi="Times New Roman" w:cs="Times New Roman"/>
          <w:sz w:val="24"/>
          <w:szCs w:val="24"/>
          <w:lang w:eastAsia="ar-SA"/>
        </w:rPr>
      </w:pPr>
      <w:r w:rsidRPr="00B004A9">
        <w:rPr>
          <w:rFonts w:ascii="Times New Roman" w:eastAsia="Times New Roman" w:hAnsi="Times New Roman" w:cs="HelveticaNeue-Roman"/>
          <w:sz w:val="24"/>
          <w:szCs w:val="20"/>
          <w:lang w:eastAsia="ar-SA"/>
        </w:rPr>
        <w:t>Tout déplacé environnemental a le droit de recevoir les soins que son état</w:t>
      </w:r>
      <w:r w:rsidR="00D1749C" w:rsidRPr="00B004A9">
        <w:rPr>
          <w:rFonts w:ascii="Times New Roman" w:eastAsia="Times New Roman" w:hAnsi="Times New Roman" w:cs="HelveticaNeue-Roman"/>
          <w:sz w:val="24"/>
          <w:szCs w:val="20"/>
          <w:lang w:eastAsia="ar-SA"/>
        </w:rPr>
        <w:t xml:space="preserve"> sanitaire</w:t>
      </w:r>
      <w:r w:rsidRPr="00B004A9">
        <w:rPr>
          <w:rFonts w:ascii="Times New Roman" w:eastAsia="Times New Roman" w:hAnsi="Times New Roman" w:cs="HelveticaNeue-Roman"/>
          <w:sz w:val="24"/>
          <w:szCs w:val="20"/>
          <w:lang w:eastAsia="ar-SA"/>
        </w:rPr>
        <w:t xml:space="preserve"> nécessite. </w:t>
      </w:r>
    </w:p>
    <w:p w14:paraId="45EA47CC" w14:textId="77777777" w:rsidR="002F0018" w:rsidRPr="00B004A9" w:rsidRDefault="002F0018" w:rsidP="002F0018">
      <w:pPr>
        <w:suppressAutoHyphens/>
        <w:spacing w:after="0" w:line="240" w:lineRule="auto"/>
        <w:rPr>
          <w:rFonts w:ascii="Times New Roman" w:eastAsia="Times New Roman" w:hAnsi="Times New Roman" w:cs="Times New Roman"/>
          <w:sz w:val="24"/>
          <w:szCs w:val="24"/>
          <w:lang w:eastAsia="ar-SA"/>
        </w:rPr>
      </w:pPr>
    </w:p>
    <w:p w14:paraId="47D133BA" w14:textId="77777777" w:rsidR="005D0C27" w:rsidRPr="009E0B83" w:rsidRDefault="005D0C27" w:rsidP="002F0018">
      <w:pPr>
        <w:suppressAutoHyphens/>
        <w:autoSpaceDE w:val="0"/>
        <w:spacing w:after="0" w:line="240" w:lineRule="auto"/>
        <w:ind w:right="-108"/>
        <w:jc w:val="both"/>
        <w:rPr>
          <w:rFonts w:ascii="Times New Roman" w:eastAsia="Times New Roman" w:hAnsi="Times New Roman" w:cs="HelveticaNeue-Roman"/>
          <w:b/>
          <w:sz w:val="24"/>
          <w:szCs w:val="20"/>
          <w:lang w:eastAsia="ar-SA"/>
        </w:rPr>
      </w:pPr>
      <w:r w:rsidRPr="004B55E7">
        <w:rPr>
          <w:rFonts w:ascii="Times New Roman" w:eastAsia="Times New Roman" w:hAnsi="Times New Roman" w:cs="HelveticaNeue-Roman"/>
          <w:b/>
          <w:sz w:val="24"/>
          <w:szCs w:val="20"/>
          <w:lang w:eastAsia="ar-SA"/>
        </w:rPr>
        <w:t>5.</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à un habitat</w:t>
      </w:r>
    </w:p>
    <w:p w14:paraId="3FBA3F83" w14:textId="77777777" w:rsidR="005D0C27" w:rsidRPr="00B004A9" w:rsidRDefault="005D0C27" w:rsidP="004B55E7">
      <w:pPr>
        <w:suppressAutoHyphens/>
        <w:autoSpaceDE w:val="0"/>
        <w:spacing w:after="0" w:line="240" w:lineRule="auto"/>
        <w:ind w:left="567"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5.1 Tout déplacé environnemental </w:t>
      </w:r>
      <w:proofErr w:type="gramStart"/>
      <w:r w:rsidRPr="00B004A9">
        <w:rPr>
          <w:rFonts w:ascii="Times New Roman" w:eastAsia="Times New Roman" w:hAnsi="Times New Roman" w:cs="HelveticaNeue-Roman"/>
          <w:sz w:val="24"/>
          <w:szCs w:val="20"/>
          <w:lang w:eastAsia="ar-SA"/>
        </w:rPr>
        <w:t>a</w:t>
      </w:r>
      <w:proofErr w:type="gramEnd"/>
      <w:r w:rsidRPr="00B004A9">
        <w:rPr>
          <w:rFonts w:ascii="Times New Roman" w:eastAsia="Times New Roman" w:hAnsi="Times New Roman" w:cs="HelveticaNeue-Roman"/>
          <w:sz w:val="24"/>
          <w:szCs w:val="20"/>
          <w:lang w:eastAsia="ar-SA"/>
        </w:rPr>
        <w:t xml:space="preserve"> le droit à un habitat salubre, adapté à sa situation familiale et sécurisé. </w:t>
      </w:r>
    </w:p>
    <w:p w14:paraId="67234F5E" w14:textId="7FE1370D" w:rsidR="005D0C27" w:rsidRDefault="005D0C27" w:rsidP="004B55E7">
      <w:pPr>
        <w:suppressAutoHyphens/>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Times New Roman"/>
          <w:sz w:val="24"/>
          <w:szCs w:val="24"/>
          <w:lang w:eastAsia="ar-SA"/>
        </w:rPr>
        <w:t xml:space="preserve">5.2 </w:t>
      </w:r>
      <w:r w:rsidRPr="002F0018">
        <w:rPr>
          <w:rFonts w:ascii="Times New Roman" w:eastAsia="Times New Roman" w:hAnsi="Times New Roman" w:cs="HelveticaNeue-Roman"/>
          <w:sz w:val="24"/>
          <w:szCs w:val="20"/>
          <w:lang w:eastAsia="ar-SA"/>
        </w:rPr>
        <w:t>Si les circonstances l’exigent, tout déplacé environnemental</w:t>
      </w:r>
      <w:r w:rsidRPr="002F0018">
        <w:rPr>
          <w:rFonts w:ascii="Times New Roman" w:eastAsia="Times New Roman" w:hAnsi="Times New Roman" w:cs="HelveticaNeue-Roman"/>
          <w:b/>
          <w:sz w:val="24"/>
          <w:szCs w:val="20"/>
          <w:lang w:eastAsia="ar-SA"/>
        </w:rPr>
        <w:t xml:space="preserve"> </w:t>
      </w:r>
      <w:r w:rsidRPr="002F0018">
        <w:rPr>
          <w:rFonts w:ascii="Times New Roman" w:eastAsia="Times New Roman" w:hAnsi="Times New Roman" w:cs="HelveticaNeue-Roman"/>
          <w:sz w:val="24"/>
          <w:szCs w:val="20"/>
          <w:lang w:eastAsia="ar-SA"/>
        </w:rPr>
        <w:t>est hébergé dans une structure d’accueil provisoire que les Parties organise</w:t>
      </w:r>
      <w:r w:rsidR="00E6766F">
        <w:rPr>
          <w:rFonts w:ascii="Times New Roman" w:eastAsia="Times New Roman" w:hAnsi="Times New Roman" w:cs="HelveticaNeue-Roman"/>
          <w:sz w:val="24"/>
          <w:szCs w:val="20"/>
          <w:lang w:eastAsia="ar-SA"/>
        </w:rPr>
        <w:t>nt</w:t>
      </w:r>
      <w:r w:rsidRPr="002F0018">
        <w:rPr>
          <w:rFonts w:ascii="Times New Roman" w:eastAsia="Times New Roman" w:hAnsi="Times New Roman" w:cs="HelveticaNeue-Roman"/>
          <w:sz w:val="24"/>
          <w:szCs w:val="20"/>
          <w:lang w:eastAsia="ar-SA"/>
        </w:rPr>
        <w:t xml:space="preserve"> dans le plus strict respect de la dignité humaine. Ce séjour ne doit pas durer plus longtemps que ne l’exigent les circonstances. </w:t>
      </w:r>
    </w:p>
    <w:p w14:paraId="50A8ADA0" w14:textId="77777777" w:rsidR="005D0C27" w:rsidRPr="002F0018" w:rsidRDefault="005D0C27" w:rsidP="004B55E7">
      <w:pPr>
        <w:suppressAutoHyphens/>
        <w:autoSpaceDE w:val="0"/>
        <w:spacing w:after="0" w:line="240" w:lineRule="auto"/>
        <w:ind w:left="567"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5.3 </w:t>
      </w:r>
      <w:r w:rsidRPr="002F0018">
        <w:rPr>
          <w:rFonts w:ascii="Times New Roman" w:eastAsia="Times New Roman" w:hAnsi="Times New Roman" w:cs="HelveticaNeue-Roman"/>
          <w:sz w:val="24"/>
          <w:szCs w:val="20"/>
          <w:lang w:eastAsia="ar-SA"/>
        </w:rPr>
        <w:t xml:space="preserve">Tout déplacé environnemental hébergé dans une structure d’accueil provisoire </w:t>
      </w:r>
      <w:proofErr w:type="gramStart"/>
      <w:r w:rsidRPr="002F0018">
        <w:rPr>
          <w:rFonts w:ascii="Times New Roman" w:eastAsia="Times New Roman" w:hAnsi="Times New Roman" w:cs="HelveticaNeue-Roman"/>
          <w:sz w:val="24"/>
          <w:szCs w:val="20"/>
          <w:lang w:eastAsia="ar-SA"/>
        </w:rPr>
        <w:t>a</w:t>
      </w:r>
      <w:proofErr w:type="gramEnd"/>
      <w:r w:rsidRPr="002F0018">
        <w:rPr>
          <w:rFonts w:ascii="Times New Roman" w:eastAsia="Times New Roman" w:hAnsi="Times New Roman" w:cs="HelveticaNeue-Roman"/>
          <w:sz w:val="24"/>
          <w:szCs w:val="20"/>
          <w:lang w:eastAsia="ar-SA"/>
        </w:rPr>
        <w:t xml:space="preserve"> le droit de circuler librement.</w:t>
      </w:r>
    </w:p>
    <w:p w14:paraId="7219C337" w14:textId="77777777" w:rsidR="005D0C27" w:rsidRPr="00B004A9" w:rsidRDefault="005D0C27" w:rsidP="004B55E7">
      <w:pPr>
        <w:suppressAutoHyphens/>
        <w:autoSpaceDE w:val="0"/>
        <w:spacing w:after="0" w:line="240" w:lineRule="auto"/>
        <w:ind w:left="567"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5.4 </w:t>
      </w:r>
      <w:r w:rsidRPr="002F0018">
        <w:rPr>
          <w:rFonts w:ascii="Times New Roman" w:eastAsia="Times New Roman" w:hAnsi="Times New Roman" w:cs="HelveticaNeue-Roman"/>
          <w:sz w:val="24"/>
          <w:szCs w:val="20"/>
          <w:lang w:eastAsia="ar-SA"/>
        </w:rPr>
        <w:t>Après un éventuel séjour dans une structure d’accueil provisoire, tout déplacé environnemental a droit à un logement s</w:t>
      </w:r>
      <w:r>
        <w:rPr>
          <w:rFonts w:ascii="Times New Roman" w:eastAsia="Times New Roman" w:hAnsi="Times New Roman" w:cs="HelveticaNeue-Roman"/>
          <w:sz w:val="24"/>
          <w:szCs w:val="20"/>
          <w:lang w:eastAsia="ar-SA"/>
        </w:rPr>
        <w:t>uffisant. A cette fin, les</w:t>
      </w:r>
      <w:r w:rsidRPr="002F0018">
        <w:rPr>
          <w:rFonts w:ascii="Times New Roman" w:eastAsia="Times New Roman" w:hAnsi="Times New Roman" w:cs="HelveticaNeue-Roman"/>
          <w:sz w:val="24"/>
          <w:szCs w:val="20"/>
          <w:lang w:eastAsia="ar-SA"/>
        </w:rPr>
        <w:t xml:space="preserve"> Parties mettent en œuvre des politiques permettant aux déplacés environnementaux de quitter ces structures d’accueil provisoires dans le but de s’établir dans des conditions de vie normales </w:t>
      </w:r>
      <w:r w:rsidRPr="00B004A9">
        <w:rPr>
          <w:rFonts w:ascii="Times New Roman" w:eastAsia="Times New Roman" w:hAnsi="Times New Roman" w:cs="HelveticaNeue-Roman"/>
          <w:sz w:val="24"/>
          <w:szCs w:val="20"/>
          <w:lang w:eastAsia="ar-SA"/>
        </w:rPr>
        <w:t>en un lieu de résidence librement choisi.</w:t>
      </w:r>
    </w:p>
    <w:p w14:paraId="61630AFE" w14:textId="77777777" w:rsidR="005D0C27" w:rsidRDefault="005D0C27" w:rsidP="002F0018">
      <w:pPr>
        <w:suppressAutoHyphens/>
        <w:autoSpaceDE w:val="0"/>
        <w:spacing w:after="0" w:line="240" w:lineRule="auto"/>
        <w:ind w:right="-108"/>
        <w:jc w:val="both"/>
        <w:rPr>
          <w:rFonts w:ascii="Times New Roman" w:eastAsia="Times New Roman" w:hAnsi="Times New Roman" w:cs="HelveticaNeue-Roman"/>
          <w:color w:val="FF0000"/>
          <w:sz w:val="24"/>
          <w:szCs w:val="20"/>
          <w:lang w:eastAsia="ar-SA"/>
        </w:rPr>
      </w:pPr>
    </w:p>
    <w:p w14:paraId="2FA98F69" w14:textId="77777777" w:rsidR="00C24BEA" w:rsidRPr="00B004A9" w:rsidRDefault="005D0C2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6</w:t>
      </w:r>
      <w:r w:rsidR="002F0018" w:rsidRPr="004B55E7">
        <w:rPr>
          <w:rFonts w:ascii="Times New Roman" w:eastAsia="Times New Roman" w:hAnsi="Times New Roman" w:cs="HelveticaNeue-Roman"/>
          <w:b/>
          <w:sz w:val="24"/>
          <w:szCs w:val="20"/>
          <w:lang w:eastAsia="ar-SA"/>
        </w:rPr>
        <w:t>.</w:t>
      </w:r>
      <w:r w:rsidR="002F0018" w:rsidRPr="00B004A9">
        <w:rPr>
          <w:rFonts w:ascii="Times New Roman" w:eastAsia="Times New Roman" w:hAnsi="Times New Roman" w:cs="HelveticaNeue-Roman"/>
          <w:sz w:val="24"/>
          <w:szCs w:val="20"/>
          <w:lang w:eastAsia="ar-SA"/>
        </w:rPr>
        <w:t xml:space="preserve"> </w:t>
      </w:r>
      <w:r w:rsidR="00C24BEA" w:rsidRPr="009E0B83">
        <w:rPr>
          <w:rFonts w:ascii="Times New Roman" w:eastAsia="Times New Roman" w:hAnsi="Times New Roman" w:cs="HelveticaNeue-Roman"/>
          <w:b/>
          <w:sz w:val="24"/>
          <w:szCs w:val="20"/>
          <w:lang w:eastAsia="ar-SA"/>
        </w:rPr>
        <w:t xml:space="preserve">Droit à la reconnaissance de </w:t>
      </w:r>
      <w:r w:rsidRPr="009E0B83">
        <w:rPr>
          <w:rFonts w:ascii="Times New Roman" w:eastAsia="Times New Roman" w:hAnsi="Times New Roman" w:cs="HelveticaNeue-Roman"/>
          <w:b/>
          <w:sz w:val="24"/>
          <w:szCs w:val="20"/>
          <w:lang w:eastAsia="ar-SA"/>
        </w:rPr>
        <w:t xml:space="preserve">la qualité de personne </w:t>
      </w:r>
      <w:r w:rsidR="00DB7CFC" w:rsidRPr="009E0B83">
        <w:rPr>
          <w:rFonts w:ascii="Times New Roman" w:eastAsia="Times New Roman" w:hAnsi="Times New Roman" w:cs="HelveticaNeue-Roman"/>
          <w:b/>
          <w:sz w:val="24"/>
          <w:szCs w:val="20"/>
          <w:lang w:eastAsia="ar-SA"/>
        </w:rPr>
        <w:t>juridique</w:t>
      </w:r>
    </w:p>
    <w:p w14:paraId="16EF8085" w14:textId="77777777" w:rsidR="003D2723" w:rsidRPr="00B004A9" w:rsidRDefault="005D0C27" w:rsidP="00B004A9">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6.1 </w:t>
      </w:r>
      <w:r w:rsidR="003D2723" w:rsidRPr="00B004A9">
        <w:rPr>
          <w:rFonts w:ascii="Times New Roman" w:eastAsia="Times New Roman" w:hAnsi="Times New Roman" w:cs="HelveticaNeue-Roman"/>
          <w:sz w:val="24"/>
          <w:szCs w:val="20"/>
          <w:lang w:eastAsia="ar-SA"/>
        </w:rPr>
        <w:t xml:space="preserve">Toute personne déplacée a droit en tous lieux à la reconnaissance de sa personnalité juridique, à la reconstitution des documents nécessaires à la pleine effectivité des droits </w:t>
      </w:r>
      <w:r w:rsidR="003D2723" w:rsidRPr="00B004A9">
        <w:rPr>
          <w:rFonts w:ascii="Times New Roman" w:eastAsia="Times New Roman" w:hAnsi="Times New Roman" w:cs="HelveticaNeue-Roman"/>
          <w:sz w:val="24"/>
          <w:szCs w:val="20"/>
          <w:lang w:eastAsia="ar-SA"/>
        </w:rPr>
        <w:lastRenderedPageBreak/>
        <w:t>attachés à sa qualité de personne, sans que des conditions excessives telles que le retour dans le lieu de résidence habituel soient imposées.</w:t>
      </w:r>
    </w:p>
    <w:p w14:paraId="7D222BD4" w14:textId="77777777" w:rsidR="005D0C27" w:rsidRPr="00B004A9" w:rsidRDefault="003D2723" w:rsidP="003D2723">
      <w:pPr>
        <w:suppressAutoHyphens/>
        <w:spacing w:after="0" w:line="240" w:lineRule="auto"/>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6.2 </w:t>
      </w:r>
      <w:r w:rsidR="00026473" w:rsidRPr="00B004A9">
        <w:rPr>
          <w:rFonts w:ascii="Times New Roman" w:eastAsia="Times New Roman" w:hAnsi="Times New Roman" w:cs="HelveticaNeue-Roman"/>
          <w:sz w:val="24"/>
          <w:szCs w:val="20"/>
          <w:lang w:eastAsia="ar-SA"/>
        </w:rPr>
        <w:t>Toute personne</w:t>
      </w:r>
      <w:r w:rsidR="00DB7CFC" w:rsidRPr="00B004A9">
        <w:rPr>
          <w:rFonts w:ascii="Times New Roman" w:eastAsia="Times New Roman" w:hAnsi="Times New Roman" w:cs="HelveticaNeue-Roman"/>
          <w:sz w:val="24"/>
          <w:szCs w:val="20"/>
          <w:lang w:eastAsia="ar-SA"/>
        </w:rPr>
        <w:t xml:space="preserve"> déplacée, y compris l’enfant séparé ou non accompagné</w:t>
      </w:r>
      <w:r w:rsidR="005D0C27" w:rsidRPr="00B004A9">
        <w:rPr>
          <w:rFonts w:ascii="Times New Roman" w:eastAsia="Times New Roman" w:hAnsi="Times New Roman" w:cs="HelveticaNeue-Roman"/>
          <w:sz w:val="24"/>
          <w:szCs w:val="20"/>
          <w:lang w:eastAsia="ar-SA"/>
        </w:rPr>
        <w:t>, a le droit d’obtenir et</w:t>
      </w:r>
      <w:r w:rsidR="00C24BEA" w:rsidRPr="00B004A9">
        <w:rPr>
          <w:rFonts w:ascii="Times New Roman" w:eastAsia="Times New Roman" w:hAnsi="Times New Roman" w:cs="HelveticaNeue-Roman"/>
          <w:sz w:val="24"/>
          <w:szCs w:val="20"/>
          <w:lang w:eastAsia="ar-SA"/>
        </w:rPr>
        <w:t xml:space="preserve"> de</w:t>
      </w:r>
      <w:r w:rsidR="005D0C27" w:rsidRPr="00B004A9">
        <w:rPr>
          <w:rFonts w:ascii="Times New Roman" w:eastAsia="Times New Roman" w:hAnsi="Times New Roman" w:cs="HelveticaNeue-Roman"/>
          <w:sz w:val="24"/>
          <w:szCs w:val="20"/>
          <w:lang w:eastAsia="ar-SA"/>
        </w:rPr>
        <w:t xml:space="preserve"> détenir en son nom propre les documents d’identité nécessaires.</w:t>
      </w:r>
    </w:p>
    <w:p w14:paraId="22F86917" w14:textId="77777777" w:rsidR="002F0018" w:rsidRPr="002F0018" w:rsidRDefault="002F0018" w:rsidP="002F0018">
      <w:pPr>
        <w:suppressAutoHyphens/>
        <w:spacing w:after="0" w:line="240" w:lineRule="auto"/>
        <w:rPr>
          <w:rFonts w:ascii="Times New Roman" w:eastAsia="Times New Roman" w:hAnsi="Times New Roman" w:cs="Times New Roman"/>
          <w:sz w:val="24"/>
          <w:szCs w:val="24"/>
          <w:lang w:eastAsia="ar-SA"/>
        </w:rPr>
      </w:pPr>
    </w:p>
    <w:p w14:paraId="2EE4619C" w14:textId="77777777" w:rsidR="00C24BEA" w:rsidRPr="00B004A9" w:rsidRDefault="00C24BEA" w:rsidP="00C24BEA">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7.</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au respect de l’unité familiale</w:t>
      </w:r>
      <w:r w:rsidRPr="00B004A9">
        <w:rPr>
          <w:rFonts w:ascii="Times New Roman" w:eastAsia="Times New Roman" w:hAnsi="Times New Roman" w:cs="HelveticaNeue-Roman"/>
          <w:sz w:val="24"/>
          <w:szCs w:val="20"/>
          <w:lang w:eastAsia="ar-SA"/>
        </w:rPr>
        <w:t xml:space="preserve"> </w:t>
      </w:r>
    </w:p>
    <w:p w14:paraId="0A8177BD" w14:textId="77777777" w:rsidR="00C24BEA" w:rsidRPr="00B004A9" w:rsidRDefault="00C24BEA" w:rsidP="00C24BEA">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Toute déplacé environnemental a le droit :</w:t>
      </w:r>
    </w:p>
    <w:p w14:paraId="23DB4DE0" w14:textId="7E09FC3C" w:rsidR="00C24BEA" w:rsidRPr="004B55E7" w:rsidRDefault="00C24BEA" w:rsidP="004B55E7">
      <w:pPr>
        <w:pStyle w:val="Paragraphedeliste"/>
        <w:numPr>
          <w:ilvl w:val="0"/>
          <w:numId w:val="5"/>
        </w:num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sz w:val="24"/>
          <w:szCs w:val="20"/>
          <w:lang w:eastAsia="ar-SA"/>
        </w:rPr>
        <w:t>de ne pas être séparé des membres de sa famille</w:t>
      </w:r>
      <w:r w:rsidR="000D225E">
        <w:rPr>
          <w:rFonts w:ascii="Times New Roman" w:eastAsia="Times New Roman" w:hAnsi="Times New Roman" w:cs="HelveticaNeue-Roman"/>
          <w:sz w:val="24"/>
          <w:szCs w:val="20"/>
          <w:lang w:eastAsia="ar-SA"/>
        </w:rPr>
        <w:t> ;</w:t>
      </w:r>
    </w:p>
    <w:p w14:paraId="2F475767" w14:textId="77777777" w:rsidR="00C24BEA" w:rsidRPr="00B004A9" w:rsidRDefault="00C24BEA" w:rsidP="00C24BEA">
      <w:pPr>
        <w:pStyle w:val="Paragraphedeliste"/>
        <w:numPr>
          <w:ilvl w:val="0"/>
          <w:numId w:val="5"/>
        </w:num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à la reconstitution de sa famille dispersée par un bouleversement environnemental ou climatique.</w:t>
      </w:r>
    </w:p>
    <w:p w14:paraId="5EF0D9C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8DF1BC1" w14:textId="77777777" w:rsidR="00934793"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r w:rsidRPr="004B55E7">
        <w:rPr>
          <w:rFonts w:ascii="Times New Roman" w:eastAsia="Times New Roman" w:hAnsi="Times New Roman" w:cs="HelveticaNeue-Roman"/>
          <w:b/>
          <w:sz w:val="24"/>
          <w:szCs w:val="10"/>
          <w:lang w:eastAsia="ar-SA"/>
        </w:rPr>
        <w:t>8.</w:t>
      </w:r>
      <w:r w:rsidRPr="00B004A9">
        <w:rPr>
          <w:rFonts w:ascii="Times New Roman" w:eastAsia="Times New Roman" w:hAnsi="Times New Roman" w:cs="HelveticaNeue-Roman"/>
          <w:sz w:val="24"/>
          <w:szCs w:val="10"/>
          <w:lang w:eastAsia="ar-SA"/>
        </w:rPr>
        <w:t xml:space="preserve"> </w:t>
      </w:r>
      <w:r w:rsidR="005229C4" w:rsidRPr="009E0B83">
        <w:rPr>
          <w:rFonts w:ascii="Times New Roman" w:eastAsia="Times New Roman" w:hAnsi="Times New Roman" w:cs="HelveticaNeue-Roman"/>
          <w:b/>
          <w:sz w:val="24"/>
          <w:szCs w:val="10"/>
          <w:lang w:eastAsia="ar-SA"/>
        </w:rPr>
        <w:t>Droit au respect des biens et des animaux domestiques</w:t>
      </w:r>
    </w:p>
    <w:p w14:paraId="02389601" w14:textId="601E7637" w:rsidR="00C33B3A" w:rsidRPr="00B004A9" w:rsidRDefault="00C33B3A" w:rsidP="004B55E7">
      <w:pPr>
        <w:suppressAutoHyphens/>
        <w:autoSpaceDE w:val="0"/>
        <w:spacing w:after="0" w:line="240" w:lineRule="auto"/>
        <w:ind w:left="567"/>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 xml:space="preserve">8.1 </w:t>
      </w:r>
      <w:r w:rsidR="005229C4" w:rsidRPr="00B004A9">
        <w:rPr>
          <w:rFonts w:ascii="Times New Roman" w:eastAsia="Times New Roman" w:hAnsi="Times New Roman" w:cs="HelveticaNeue-Roman"/>
          <w:sz w:val="24"/>
          <w:szCs w:val="10"/>
          <w:lang w:eastAsia="ar-SA"/>
        </w:rPr>
        <w:t xml:space="preserve">Tout déplacé environnemental </w:t>
      </w:r>
      <w:proofErr w:type="gramStart"/>
      <w:r w:rsidR="005229C4" w:rsidRPr="00B004A9">
        <w:rPr>
          <w:rFonts w:ascii="Times New Roman" w:eastAsia="Times New Roman" w:hAnsi="Times New Roman" w:cs="HelveticaNeue-Roman"/>
          <w:sz w:val="24"/>
          <w:szCs w:val="10"/>
          <w:lang w:eastAsia="ar-SA"/>
        </w:rPr>
        <w:t>a</w:t>
      </w:r>
      <w:proofErr w:type="gramEnd"/>
      <w:r w:rsidR="005229C4" w:rsidRPr="00B004A9">
        <w:rPr>
          <w:rFonts w:ascii="Times New Roman" w:eastAsia="Times New Roman" w:hAnsi="Times New Roman" w:cs="HelveticaNeue-Roman"/>
          <w:sz w:val="24"/>
          <w:szCs w:val="10"/>
          <w:lang w:eastAsia="ar-SA"/>
        </w:rPr>
        <w:t xml:space="preserve"> droit à une assistance </w:t>
      </w:r>
      <w:r w:rsidR="000D225E">
        <w:rPr>
          <w:rFonts w:ascii="Times New Roman" w:eastAsia="Times New Roman" w:hAnsi="Times New Roman" w:cs="HelveticaNeue-Roman"/>
          <w:sz w:val="24"/>
          <w:szCs w:val="10"/>
          <w:lang w:eastAsia="ar-SA"/>
        </w:rPr>
        <w:t>pour le</w:t>
      </w:r>
      <w:r w:rsidR="000D225E" w:rsidRPr="00B004A9">
        <w:rPr>
          <w:rFonts w:ascii="Times New Roman" w:eastAsia="Times New Roman" w:hAnsi="Times New Roman" w:cs="HelveticaNeue-Roman"/>
          <w:sz w:val="24"/>
          <w:szCs w:val="10"/>
          <w:lang w:eastAsia="ar-SA"/>
        </w:rPr>
        <w:t xml:space="preserve"> </w:t>
      </w:r>
      <w:r w:rsidR="005229C4" w:rsidRPr="00B004A9">
        <w:rPr>
          <w:rFonts w:ascii="Times New Roman" w:eastAsia="Times New Roman" w:hAnsi="Times New Roman" w:cs="HelveticaNeue-Roman"/>
          <w:sz w:val="24"/>
          <w:szCs w:val="10"/>
          <w:lang w:eastAsia="ar-SA"/>
        </w:rPr>
        <w:t>transport de ses bi</w:t>
      </w:r>
      <w:r w:rsidR="00F66A19" w:rsidRPr="00B004A9">
        <w:rPr>
          <w:rFonts w:ascii="Times New Roman" w:eastAsia="Times New Roman" w:hAnsi="Times New Roman" w:cs="HelveticaNeue-Roman"/>
          <w:sz w:val="24"/>
          <w:szCs w:val="10"/>
          <w:lang w:eastAsia="ar-SA"/>
        </w:rPr>
        <w:t>ens meubles nécessaires à la vie</w:t>
      </w:r>
      <w:r w:rsidR="005229C4" w:rsidRPr="00B004A9">
        <w:rPr>
          <w:rFonts w:ascii="Times New Roman" w:eastAsia="Times New Roman" w:hAnsi="Times New Roman" w:cs="HelveticaNeue-Roman"/>
          <w:sz w:val="24"/>
          <w:szCs w:val="10"/>
          <w:lang w:eastAsia="ar-SA"/>
        </w:rPr>
        <w:t xml:space="preserve"> et de ses animaux domestiques vers la structure d’accueil provisoire ainsi que vers la structure d’accueil définitive. </w:t>
      </w:r>
    </w:p>
    <w:p w14:paraId="4FDF6480" w14:textId="6AA7C2AE" w:rsidR="00C33B3A" w:rsidRPr="00B004A9" w:rsidRDefault="00C33B3A" w:rsidP="004B55E7">
      <w:pPr>
        <w:suppressAutoHyphens/>
        <w:autoSpaceDE w:val="0"/>
        <w:spacing w:after="0" w:line="240" w:lineRule="auto"/>
        <w:ind w:left="567"/>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8.2 En corrélation avec le droit au retour, le droit au respect des biens et des animaux domestiques</w:t>
      </w:r>
      <w:del w:id="6" w:author="Ali Mekouar" w:date="2018-05-20T11:05:00Z">
        <w:r w:rsidRPr="00B004A9" w:rsidDel="000D225E">
          <w:rPr>
            <w:rFonts w:ascii="Times New Roman" w:eastAsia="Times New Roman" w:hAnsi="Times New Roman" w:cs="HelveticaNeue-Roman"/>
            <w:sz w:val="24"/>
            <w:szCs w:val="10"/>
            <w:lang w:eastAsia="ar-SA"/>
          </w:rPr>
          <w:delText>,</w:delText>
        </w:r>
      </w:del>
      <w:r w:rsidRPr="00B004A9">
        <w:rPr>
          <w:rFonts w:ascii="Times New Roman" w:eastAsia="Times New Roman" w:hAnsi="Times New Roman" w:cs="HelveticaNeue-Roman"/>
          <w:sz w:val="24"/>
          <w:szCs w:val="10"/>
          <w:lang w:eastAsia="ar-SA"/>
        </w:rPr>
        <w:t xml:space="preserve"> entraine l’obligation pour l’Etat de sécuriser, dans la mesure du possible, les biens et les animaux domestiques laissés </w:t>
      </w:r>
      <w:r w:rsidR="000D225E">
        <w:rPr>
          <w:rFonts w:ascii="Times New Roman" w:eastAsia="Times New Roman" w:hAnsi="Times New Roman" w:cs="HelveticaNeue-Roman"/>
          <w:sz w:val="24"/>
          <w:szCs w:val="10"/>
          <w:lang w:eastAsia="ar-SA"/>
        </w:rPr>
        <w:t xml:space="preserve">par le déplacé environnemental </w:t>
      </w:r>
      <w:r w:rsidRPr="00B004A9">
        <w:rPr>
          <w:rFonts w:ascii="Times New Roman" w:eastAsia="Times New Roman" w:hAnsi="Times New Roman" w:cs="HelveticaNeue-Roman"/>
          <w:sz w:val="24"/>
          <w:szCs w:val="10"/>
          <w:lang w:eastAsia="ar-SA"/>
        </w:rPr>
        <w:t>sur son territoire.</w:t>
      </w:r>
    </w:p>
    <w:p w14:paraId="481F6EEC" w14:textId="77777777" w:rsidR="00C33B3A" w:rsidRPr="00B004A9" w:rsidRDefault="00C33B3A" w:rsidP="004B55E7">
      <w:pPr>
        <w:suppressAutoHyphens/>
        <w:autoSpaceDE w:val="0"/>
        <w:spacing w:after="0" w:line="240" w:lineRule="auto"/>
        <w:ind w:left="567"/>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8.3 Tout déplacé environnemental a droit au respect de ses bien immeubles et ne peut être privé de leur propriété que pour cause d’utilité publique dans les conditions prévues par la loi et les principes généraux du droit international.</w:t>
      </w:r>
    </w:p>
    <w:p w14:paraId="78EF3E34" w14:textId="77777777" w:rsidR="005229C4" w:rsidRPr="00B004A9" w:rsidRDefault="005229C4"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D32555E" w14:textId="77777777" w:rsidR="00EB0926" w:rsidRPr="00B004A9" w:rsidRDefault="00EB0926" w:rsidP="00EB092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9.</w:t>
      </w:r>
      <w:r w:rsidRPr="009E0B83">
        <w:rPr>
          <w:rFonts w:ascii="Times New Roman" w:eastAsia="Times New Roman" w:hAnsi="Times New Roman" w:cs="HelveticaNeue-Roman"/>
          <w:b/>
          <w:sz w:val="24"/>
          <w:szCs w:val="20"/>
          <w:lang w:eastAsia="ar-SA"/>
        </w:rPr>
        <w:t xml:space="preserve"> Droit de gagner sa vie par le travail</w:t>
      </w:r>
    </w:p>
    <w:p w14:paraId="5F01B004" w14:textId="77777777" w:rsidR="00EB0926" w:rsidRPr="00B004A9" w:rsidRDefault="00EB0926" w:rsidP="00EB092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Tout déplacé environnemental a le droit de gagner immédiatement sa vie par le travail dans les mêmes conditions que les autres personnes actives.</w:t>
      </w:r>
    </w:p>
    <w:p w14:paraId="5ECA847C" w14:textId="77777777" w:rsidR="00EB0926" w:rsidRPr="00B004A9" w:rsidRDefault="00EB0926" w:rsidP="00EB0926">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A496CA1" w14:textId="77777777" w:rsidR="00EB0926" w:rsidRPr="00B004A9" w:rsidRDefault="00EB0926" w:rsidP="00EB092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10.</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à l’éducation et à la formation</w:t>
      </w:r>
    </w:p>
    <w:p w14:paraId="0DD91F54" w14:textId="77777777" w:rsidR="00EB0926" w:rsidRPr="00B004A9" w:rsidRDefault="00EB0926"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Tout déplacé environnemental a le droit de recevoir une éducation et une formation respectueuse de sa culture d’origine.</w:t>
      </w:r>
    </w:p>
    <w:p w14:paraId="5D938DE4" w14:textId="77777777" w:rsidR="00EB0926" w:rsidRPr="00B004A9" w:rsidRDefault="00EB0926"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0B73C66" w14:textId="77777777" w:rsidR="00EB0926" w:rsidRPr="00B004A9" w:rsidRDefault="00EB0926" w:rsidP="00EB092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11.</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au maintien des spécificités culturelles</w:t>
      </w:r>
      <w:r w:rsidRPr="00B004A9">
        <w:rPr>
          <w:rFonts w:ascii="Times New Roman" w:eastAsia="Times New Roman" w:hAnsi="Times New Roman" w:cs="HelveticaNeue-Roman"/>
          <w:sz w:val="24"/>
          <w:szCs w:val="20"/>
          <w:lang w:eastAsia="ar-SA"/>
        </w:rPr>
        <w:t xml:space="preserve"> </w:t>
      </w:r>
    </w:p>
    <w:p w14:paraId="1094BCFF" w14:textId="77777777" w:rsidR="00EB0926" w:rsidRPr="00B004A9" w:rsidRDefault="00EB0926" w:rsidP="00EB0926">
      <w:pPr>
        <w:suppressAutoHyphens/>
        <w:spacing w:after="0" w:line="240" w:lineRule="auto"/>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Tout déplacé environnemental a le droit d’avoir en commun avec les autres membres de son groupe la vie culturelle, la religion et la langue qui leur sont propres.</w:t>
      </w:r>
    </w:p>
    <w:p w14:paraId="35232EFF" w14:textId="77777777" w:rsidR="00EB0926" w:rsidRPr="00B004A9" w:rsidRDefault="00EB0926"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1CEBFFF" w14:textId="77777777" w:rsidR="00C24BEA" w:rsidRPr="00B004A9" w:rsidRDefault="00934793" w:rsidP="00B004A9">
      <w:pPr>
        <w:suppressAutoHyphens/>
        <w:spacing w:after="0" w:line="240" w:lineRule="auto"/>
        <w:rPr>
          <w:rFonts w:ascii="Times New Roman" w:eastAsia="Times New Roman" w:hAnsi="Times New Roman" w:cs="Times New Roman"/>
          <w:sz w:val="24"/>
          <w:szCs w:val="24"/>
          <w:lang w:eastAsia="ar-SA"/>
        </w:rPr>
      </w:pPr>
      <w:r w:rsidRPr="004B55E7">
        <w:rPr>
          <w:rFonts w:ascii="Times New Roman" w:eastAsia="Times New Roman" w:hAnsi="Times New Roman" w:cs="HelveticaNeue-Roman"/>
          <w:b/>
          <w:sz w:val="24"/>
          <w:szCs w:val="10"/>
          <w:lang w:eastAsia="ar-SA"/>
        </w:rPr>
        <w:t>12</w:t>
      </w:r>
      <w:r w:rsidR="00C24BEA" w:rsidRPr="004B55E7">
        <w:rPr>
          <w:rFonts w:ascii="Times New Roman" w:eastAsia="Times New Roman" w:hAnsi="Times New Roman" w:cs="Times New Roman"/>
          <w:b/>
          <w:sz w:val="24"/>
          <w:szCs w:val="24"/>
          <w:lang w:eastAsia="ar-SA"/>
        </w:rPr>
        <w:t>.</w:t>
      </w:r>
      <w:r w:rsidR="00C24BEA" w:rsidRPr="00B004A9">
        <w:rPr>
          <w:rFonts w:ascii="Times New Roman" w:eastAsia="Times New Roman" w:hAnsi="Times New Roman" w:cs="Times New Roman"/>
          <w:sz w:val="24"/>
          <w:szCs w:val="24"/>
          <w:lang w:eastAsia="ar-SA"/>
        </w:rPr>
        <w:t xml:space="preserve"> </w:t>
      </w:r>
      <w:r w:rsidR="00C24BEA" w:rsidRPr="009E0B83">
        <w:rPr>
          <w:rFonts w:ascii="Times New Roman" w:eastAsia="Times New Roman" w:hAnsi="Times New Roman" w:cs="Times New Roman"/>
          <w:b/>
          <w:sz w:val="24"/>
          <w:szCs w:val="24"/>
          <w:lang w:eastAsia="ar-SA"/>
        </w:rPr>
        <w:t>Droit au retour</w:t>
      </w:r>
    </w:p>
    <w:p w14:paraId="13A8632F" w14:textId="77777777" w:rsidR="00C24BEA" w:rsidRPr="00B004A9" w:rsidRDefault="00C24BEA" w:rsidP="00C24BEA">
      <w:pPr>
        <w:suppressAutoHyphens/>
        <w:autoSpaceDE w:val="0"/>
        <w:spacing w:after="0" w:line="240" w:lineRule="auto"/>
        <w:ind w:right="-108"/>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20"/>
          <w:lang w:eastAsia="ar-SA"/>
        </w:rPr>
        <w:t>Lorsque son lieu d’origine est de nouveau habitable,</w:t>
      </w:r>
      <w:r w:rsidRPr="00B004A9">
        <w:rPr>
          <w:rFonts w:ascii="Times New Roman" w:eastAsia="Times New Roman" w:hAnsi="Times New Roman" w:cs="HelveticaNeue-Roman"/>
          <w:sz w:val="24"/>
          <w:szCs w:val="10"/>
          <w:lang w:eastAsia="ar-SA"/>
        </w:rPr>
        <w:t xml:space="preserve"> tout déplacé environnemental a le droit d’y retourner. Que le déplacement soit </w:t>
      </w:r>
      <w:proofErr w:type="spellStart"/>
      <w:r w:rsidRPr="00B004A9">
        <w:rPr>
          <w:rFonts w:ascii="Times New Roman" w:eastAsia="Times New Roman" w:hAnsi="Times New Roman" w:cs="HelveticaNeue-Roman"/>
          <w:sz w:val="24"/>
          <w:szCs w:val="10"/>
          <w:lang w:eastAsia="ar-SA"/>
        </w:rPr>
        <w:t>inter-étatique</w:t>
      </w:r>
      <w:proofErr w:type="spellEnd"/>
      <w:r w:rsidRPr="00B004A9">
        <w:rPr>
          <w:rFonts w:ascii="Times New Roman" w:eastAsia="Times New Roman" w:hAnsi="Times New Roman" w:cs="HelveticaNeue-Roman"/>
          <w:sz w:val="24"/>
          <w:szCs w:val="10"/>
          <w:lang w:eastAsia="ar-SA"/>
        </w:rPr>
        <w:t xml:space="preserve"> ou intra</w:t>
      </w:r>
      <w:r w:rsidR="00934793" w:rsidRPr="00B004A9">
        <w:rPr>
          <w:rFonts w:ascii="Times New Roman" w:eastAsia="Times New Roman" w:hAnsi="Times New Roman" w:cs="HelveticaNeue-Roman"/>
          <w:sz w:val="24"/>
          <w:szCs w:val="10"/>
          <w:lang w:eastAsia="ar-SA"/>
        </w:rPr>
        <w:t>-étatique, l’obligation</w:t>
      </w:r>
      <w:r w:rsidRPr="00B004A9">
        <w:rPr>
          <w:rFonts w:ascii="Times New Roman" w:eastAsia="Times New Roman" w:hAnsi="Times New Roman" w:cs="HelveticaNeue-Roman"/>
          <w:sz w:val="24"/>
          <w:szCs w:val="10"/>
          <w:lang w:eastAsia="ar-SA"/>
        </w:rPr>
        <w:t xml:space="preserve"> d’organiser le retour </w:t>
      </w:r>
      <w:r w:rsidR="00934793" w:rsidRPr="00B004A9">
        <w:rPr>
          <w:rFonts w:ascii="Times New Roman" w:eastAsia="Times New Roman" w:hAnsi="Times New Roman" w:cs="HelveticaNeue-Roman"/>
          <w:sz w:val="24"/>
          <w:szCs w:val="10"/>
          <w:lang w:eastAsia="ar-SA"/>
        </w:rPr>
        <w:t>des déplacés environnementaux d</w:t>
      </w:r>
      <w:r w:rsidRPr="00B004A9">
        <w:rPr>
          <w:rFonts w:ascii="Times New Roman" w:eastAsia="Times New Roman" w:hAnsi="Times New Roman" w:cs="HelveticaNeue-Roman"/>
          <w:sz w:val="24"/>
          <w:szCs w:val="10"/>
          <w:lang w:eastAsia="ar-SA"/>
        </w:rPr>
        <w:t xml:space="preserve">ans de strictes conditions de sécurité, de dignité et sans risques pour la santé incombe à l’Etat d’origine. </w:t>
      </w:r>
    </w:p>
    <w:p w14:paraId="3DF1AD1F" w14:textId="77777777" w:rsidR="00C24BEA" w:rsidRPr="002F0018" w:rsidRDefault="00C24BE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B8B5271" w14:textId="77777777" w:rsidR="00934793" w:rsidRPr="00B004A9" w:rsidRDefault="00934793" w:rsidP="0093479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10"/>
          <w:lang w:eastAsia="ar-SA"/>
        </w:rPr>
        <w:t>13.</w:t>
      </w:r>
      <w:r w:rsidRPr="00B004A9">
        <w:rPr>
          <w:rFonts w:ascii="Times New Roman" w:eastAsia="Times New Roman" w:hAnsi="Times New Roman" w:cs="HelveticaNeue-Roman"/>
          <w:sz w:val="24"/>
          <w:szCs w:val="10"/>
          <w:lang w:eastAsia="ar-SA"/>
        </w:rPr>
        <w:t xml:space="preserve"> </w:t>
      </w:r>
      <w:r w:rsidRPr="009E0B83">
        <w:rPr>
          <w:rFonts w:ascii="Times New Roman" w:eastAsia="Times New Roman" w:hAnsi="Times New Roman" w:cs="HelveticaNeue-Roman"/>
          <w:b/>
          <w:sz w:val="24"/>
          <w:szCs w:val="10"/>
          <w:lang w:eastAsia="ar-SA"/>
        </w:rPr>
        <w:t>Interdiction du retour forcé</w:t>
      </w:r>
    </w:p>
    <w:p w14:paraId="2AE6A8D8" w14:textId="40E47117" w:rsidR="002F0018" w:rsidRPr="00B004A9" w:rsidRDefault="00934793"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 xml:space="preserve">En aucun cas l’Etat ne peut contraindre un déplacé </w:t>
      </w:r>
      <w:r w:rsidR="000D225E">
        <w:rPr>
          <w:rFonts w:ascii="Times New Roman" w:eastAsia="Times New Roman" w:hAnsi="Times New Roman" w:cs="HelveticaNeue-Roman"/>
          <w:sz w:val="24"/>
          <w:szCs w:val="10"/>
          <w:lang w:eastAsia="ar-SA"/>
        </w:rPr>
        <w:t xml:space="preserve">environnemental </w:t>
      </w:r>
      <w:r w:rsidRPr="00B004A9">
        <w:rPr>
          <w:rFonts w:ascii="Times New Roman" w:eastAsia="Times New Roman" w:hAnsi="Times New Roman" w:cs="HelveticaNeue-Roman"/>
          <w:sz w:val="24"/>
          <w:szCs w:val="10"/>
          <w:lang w:eastAsia="ar-SA"/>
        </w:rPr>
        <w:t>qui s’y oppose à regagner son lieu habituel de vie.</w:t>
      </w:r>
    </w:p>
    <w:p w14:paraId="6DE8409B" w14:textId="77777777" w:rsidR="002F0018" w:rsidRPr="00B004A9" w:rsidRDefault="002F0018" w:rsidP="002F0018">
      <w:pPr>
        <w:suppressAutoHyphens/>
        <w:spacing w:after="0" w:line="240" w:lineRule="auto"/>
        <w:jc w:val="both"/>
        <w:rPr>
          <w:rFonts w:ascii="Times New Roman" w:eastAsia="Times New Roman" w:hAnsi="Times New Roman" w:cs="HelveticaNeue-Roman"/>
          <w:sz w:val="24"/>
          <w:szCs w:val="20"/>
          <w:lang w:eastAsia="ar-SA"/>
        </w:rPr>
      </w:pPr>
    </w:p>
    <w:p w14:paraId="020367DC" w14:textId="77777777" w:rsidR="005C2D2D" w:rsidRPr="00B004A9" w:rsidRDefault="00934793" w:rsidP="002F0018">
      <w:pPr>
        <w:suppressAutoHyphens/>
        <w:spacing w:after="0" w:line="240" w:lineRule="auto"/>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14</w:t>
      </w:r>
      <w:r w:rsidR="002F0018" w:rsidRPr="004B55E7">
        <w:rPr>
          <w:rFonts w:ascii="Times New Roman" w:eastAsia="Times New Roman" w:hAnsi="Times New Roman" w:cs="HelveticaNeue-Roman"/>
          <w:b/>
          <w:sz w:val="24"/>
          <w:szCs w:val="20"/>
          <w:lang w:eastAsia="ar-SA"/>
        </w:rPr>
        <w:t>.</w:t>
      </w:r>
      <w:r w:rsidR="002F0018" w:rsidRPr="00B004A9">
        <w:rPr>
          <w:rFonts w:ascii="Times New Roman" w:eastAsia="Times New Roman" w:hAnsi="Times New Roman" w:cs="HelveticaNeue-Roman"/>
          <w:sz w:val="24"/>
          <w:szCs w:val="20"/>
          <w:lang w:eastAsia="ar-SA"/>
        </w:rPr>
        <w:t xml:space="preserve"> </w:t>
      </w:r>
      <w:r w:rsidR="00C33B3A" w:rsidRPr="009E0B83">
        <w:rPr>
          <w:rFonts w:ascii="Times New Roman" w:eastAsia="Times New Roman" w:hAnsi="Times New Roman" w:cs="HelveticaNeue-Roman"/>
          <w:b/>
          <w:sz w:val="24"/>
          <w:szCs w:val="20"/>
          <w:lang w:eastAsia="ar-SA"/>
        </w:rPr>
        <w:t>Droit à l’information</w:t>
      </w:r>
      <w:r w:rsidR="008A15CD" w:rsidRPr="009E0B83">
        <w:rPr>
          <w:rFonts w:ascii="Times New Roman" w:eastAsia="Times New Roman" w:hAnsi="Times New Roman" w:cs="HelveticaNeue-Roman"/>
          <w:b/>
          <w:sz w:val="24"/>
          <w:szCs w:val="20"/>
          <w:lang w:eastAsia="ar-SA"/>
        </w:rPr>
        <w:t xml:space="preserve"> et à la participation</w:t>
      </w:r>
    </w:p>
    <w:p w14:paraId="57B4059D" w14:textId="77777777" w:rsidR="005C2D2D" w:rsidRPr="00B004A9" w:rsidRDefault="005C2D2D" w:rsidP="004B55E7">
      <w:pPr>
        <w:suppressAutoHyphens/>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lastRenderedPageBreak/>
        <w:t>14.1 Tout déplacé environnemental a le droit d’être informé des raisons et des modalités de son déplacement ainsi que des conditions de reconnaissance du statut de déplacé environnemental et des voies de recours en cas de refus.</w:t>
      </w:r>
    </w:p>
    <w:p w14:paraId="304835B3" w14:textId="77777777" w:rsidR="008A15CD" w:rsidRPr="00B004A9" w:rsidRDefault="008A15CD" w:rsidP="004B55E7">
      <w:pPr>
        <w:suppressAutoHyphens/>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14.2 Tout déplacé environnemental </w:t>
      </w:r>
      <w:proofErr w:type="gramStart"/>
      <w:r w:rsidRPr="00B004A9">
        <w:rPr>
          <w:rFonts w:ascii="Times New Roman" w:eastAsia="Times New Roman" w:hAnsi="Times New Roman" w:cs="HelveticaNeue-Roman"/>
          <w:sz w:val="24"/>
          <w:szCs w:val="20"/>
          <w:lang w:eastAsia="ar-SA"/>
        </w:rPr>
        <w:t>a</w:t>
      </w:r>
      <w:proofErr w:type="gramEnd"/>
      <w:r w:rsidRPr="00B004A9">
        <w:rPr>
          <w:rFonts w:ascii="Times New Roman" w:eastAsia="Times New Roman" w:hAnsi="Times New Roman" w:cs="HelveticaNeue-Roman"/>
          <w:sz w:val="24"/>
          <w:szCs w:val="20"/>
          <w:lang w:eastAsia="ar-SA"/>
        </w:rPr>
        <w:t xml:space="preserve"> le droit d’être informé de l’existence d’éventuelles mesures d’indemnisation et de réinstallation.</w:t>
      </w:r>
    </w:p>
    <w:p w14:paraId="5D40E074" w14:textId="77777777" w:rsidR="005C2D2D" w:rsidRPr="00B004A9" w:rsidRDefault="008A15CD" w:rsidP="004B55E7">
      <w:pPr>
        <w:suppressAutoHyphens/>
        <w:spacing w:after="0" w:line="240" w:lineRule="auto"/>
        <w:ind w:left="567"/>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14.3 Tout déplacé environnemental </w:t>
      </w:r>
      <w:proofErr w:type="gramStart"/>
      <w:r w:rsidRPr="00B004A9">
        <w:rPr>
          <w:rFonts w:ascii="Times New Roman" w:eastAsia="Times New Roman" w:hAnsi="Times New Roman" w:cs="HelveticaNeue-Roman"/>
          <w:sz w:val="24"/>
          <w:szCs w:val="20"/>
          <w:lang w:eastAsia="ar-SA"/>
        </w:rPr>
        <w:t>a</w:t>
      </w:r>
      <w:proofErr w:type="gramEnd"/>
      <w:r w:rsidRPr="00B004A9">
        <w:rPr>
          <w:rFonts w:ascii="Times New Roman" w:eastAsia="Times New Roman" w:hAnsi="Times New Roman" w:cs="HelveticaNeue-Roman"/>
          <w:sz w:val="24"/>
          <w:szCs w:val="20"/>
          <w:lang w:eastAsia="ar-SA"/>
        </w:rPr>
        <w:t xml:space="preserve"> le droit participer à l’élaboration et à la mise en œuvre concrète des politiques d’accueil et d’hébergement.</w:t>
      </w:r>
    </w:p>
    <w:p w14:paraId="1CEFA679" w14:textId="77777777" w:rsidR="008A15CD" w:rsidRPr="00B004A9" w:rsidRDefault="008A15CD" w:rsidP="002F0018">
      <w:pPr>
        <w:suppressAutoHyphens/>
        <w:spacing w:after="0" w:line="240" w:lineRule="auto"/>
        <w:jc w:val="both"/>
        <w:rPr>
          <w:rFonts w:ascii="Times New Roman" w:eastAsia="Times New Roman" w:hAnsi="Times New Roman" w:cs="HelveticaNeue-Roman"/>
          <w:sz w:val="24"/>
          <w:szCs w:val="20"/>
          <w:lang w:eastAsia="ar-SA"/>
        </w:rPr>
      </w:pPr>
    </w:p>
    <w:p w14:paraId="30D22BC0" w14:textId="77777777" w:rsidR="000A4AA5" w:rsidRPr="00B004A9" w:rsidRDefault="008A15CD" w:rsidP="002F0018">
      <w:pPr>
        <w:suppressAutoHyphens/>
        <w:spacing w:after="0" w:line="240" w:lineRule="auto"/>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15</w:t>
      </w:r>
      <w:r w:rsidR="00FB5215" w:rsidRPr="004B55E7">
        <w:rPr>
          <w:rFonts w:ascii="Times New Roman" w:eastAsia="Times New Roman" w:hAnsi="Times New Roman" w:cs="HelveticaNeue-Roman"/>
          <w:b/>
          <w:sz w:val="24"/>
          <w:szCs w:val="20"/>
          <w:lang w:eastAsia="ar-SA"/>
        </w:rPr>
        <w:t>.</w:t>
      </w:r>
      <w:r w:rsidR="00FB5215" w:rsidRPr="00B004A9">
        <w:rPr>
          <w:rFonts w:ascii="Times New Roman" w:eastAsia="Times New Roman" w:hAnsi="Times New Roman" w:cs="HelveticaNeue-Roman"/>
          <w:sz w:val="24"/>
          <w:szCs w:val="20"/>
          <w:lang w:eastAsia="ar-SA"/>
        </w:rPr>
        <w:t xml:space="preserve"> </w:t>
      </w:r>
      <w:r w:rsidR="00FB5215" w:rsidRPr="009E0B83">
        <w:rPr>
          <w:rFonts w:ascii="Times New Roman" w:eastAsia="Times New Roman" w:hAnsi="Times New Roman" w:cs="HelveticaNeue-Roman"/>
          <w:b/>
          <w:sz w:val="24"/>
          <w:szCs w:val="20"/>
          <w:lang w:eastAsia="ar-SA"/>
        </w:rPr>
        <w:t>Droits collectifs</w:t>
      </w:r>
    </w:p>
    <w:p w14:paraId="09E53CA5" w14:textId="77777777" w:rsidR="000A4AA5" w:rsidRPr="00B004A9" w:rsidRDefault="000A4AA5" w:rsidP="002F0018">
      <w:pPr>
        <w:suppressAutoHyphens/>
        <w:spacing w:after="0" w:line="240" w:lineRule="auto"/>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Les populations déplacées bénéficient dans le pays d’accueil de droits équivalents à ceux reconnus pour les minorités par les conventions internationales et notamment le droit de se constituer en groupement représentatif et celui d’agir en collectivement en justice.</w:t>
      </w:r>
    </w:p>
    <w:p w14:paraId="3A543BE4" w14:textId="77777777" w:rsidR="00FB5215" w:rsidRPr="00B004A9" w:rsidRDefault="00FB5215" w:rsidP="002F0018">
      <w:pPr>
        <w:suppressAutoHyphens/>
        <w:spacing w:after="0" w:line="240" w:lineRule="auto"/>
        <w:jc w:val="both"/>
        <w:rPr>
          <w:rFonts w:ascii="Times New Roman" w:eastAsia="Times New Roman" w:hAnsi="Times New Roman" w:cs="HelveticaNeue-Roman"/>
          <w:sz w:val="24"/>
          <w:szCs w:val="20"/>
          <w:lang w:eastAsia="ar-SA"/>
        </w:rPr>
      </w:pPr>
    </w:p>
    <w:p w14:paraId="4C8A6B46" w14:textId="77777777" w:rsidR="00FB5215" w:rsidRPr="00B004A9" w:rsidRDefault="00FB5215" w:rsidP="002F0018">
      <w:pPr>
        <w:suppressAutoHyphens/>
        <w:spacing w:after="0" w:line="240" w:lineRule="auto"/>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16.</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Droits spécifiques aux déplacés environnementaux vulnérables</w:t>
      </w:r>
    </w:p>
    <w:p w14:paraId="75424746" w14:textId="1716939D" w:rsidR="00FB5215" w:rsidRPr="00B004A9" w:rsidRDefault="00FB5215" w:rsidP="002F0018">
      <w:pPr>
        <w:suppressAutoHyphens/>
        <w:spacing w:after="0" w:line="240" w:lineRule="auto"/>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Les Parties assure</w:t>
      </w:r>
      <w:r w:rsidR="00CB50CD">
        <w:rPr>
          <w:rFonts w:ascii="Times New Roman" w:eastAsia="Times New Roman" w:hAnsi="Times New Roman" w:cs="HelveticaNeue-Roman"/>
          <w:sz w:val="24"/>
          <w:szCs w:val="20"/>
          <w:lang w:eastAsia="ar-SA"/>
        </w:rPr>
        <w:t>nt</w:t>
      </w:r>
      <w:r w:rsidRPr="00B004A9">
        <w:rPr>
          <w:rFonts w:ascii="Times New Roman" w:eastAsia="Times New Roman" w:hAnsi="Times New Roman" w:cs="HelveticaNeue-Roman"/>
          <w:sz w:val="24"/>
          <w:szCs w:val="20"/>
          <w:lang w:eastAsia="ar-SA"/>
        </w:rPr>
        <w:t xml:space="preserve"> une protection accrue et adaptée des personnes déplacées les plus vulnérables ayant des besoins spéciaux, </w:t>
      </w:r>
      <w:r w:rsidR="004062B3" w:rsidRPr="00B004A9">
        <w:rPr>
          <w:rFonts w:ascii="Times New Roman" w:eastAsia="Times New Roman" w:hAnsi="Times New Roman" w:cs="HelveticaNeue-Roman"/>
          <w:sz w:val="24"/>
          <w:szCs w:val="20"/>
          <w:lang w:eastAsia="ar-SA"/>
        </w:rPr>
        <w:t>notamment les enfants séparés ou</w:t>
      </w:r>
      <w:r w:rsidRPr="00B004A9">
        <w:rPr>
          <w:rFonts w:ascii="Times New Roman" w:eastAsia="Times New Roman" w:hAnsi="Times New Roman" w:cs="HelveticaNeue-Roman"/>
          <w:sz w:val="24"/>
          <w:szCs w:val="20"/>
          <w:lang w:eastAsia="ar-SA"/>
        </w:rPr>
        <w:t xml:space="preserve"> non accompagnés, les femmes enceintes, les mères accompagnées de jeunes enfants, les personnes âgées et les personnes handicapées ou souffrant de maladies.</w:t>
      </w:r>
    </w:p>
    <w:p w14:paraId="0AB54963" w14:textId="77777777" w:rsidR="000A4AA5" w:rsidRPr="00B004A9" w:rsidRDefault="000A4AA5" w:rsidP="002F0018">
      <w:pPr>
        <w:suppressAutoHyphens/>
        <w:spacing w:after="0" w:line="240" w:lineRule="auto"/>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 </w:t>
      </w:r>
    </w:p>
    <w:p w14:paraId="67CCFF4E" w14:textId="77777777" w:rsidR="002F0018" w:rsidRPr="00B004A9" w:rsidRDefault="002F0018" w:rsidP="00C33B3A">
      <w:pPr>
        <w:suppressAutoHyphens/>
        <w:spacing w:after="0" w:line="240" w:lineRule="auto"/>
        <w:rPr>
          <w:rFonts w:ascii="Times New Roman" w:eastAsia="Times New Roman" w:hAnsi="Times New Roman" w:cs="Times New Roman"/>
          <w:sz w:val="24"/>
          <w:szCs w:val="24"/>
          <w:lang w:eastAsia="ar-SA"/>
        </w:rPr>
      </w:pPr>
    </w:p>
    <w:p w14:paraId="3E6B30D9" w14:textId="5829A1F6" w:rsidR="002F0018" w:rsidRPr="00B004A9" w:rsidRDefault="002F0018" w:rsidP="005E7F5C">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13</w:t>
      </w:r>
      <w:r w:rsidRPr="00B004A9">
        <w:rPr>
          <w:rFonts w:ascii="Times New Roman" w:eastAsia="Times New Roman" w:hAnsi="Times New Roman" w:cs="Times New Roman"/>
          <w:b/>
          <w:sz w:val="24"/>
          <w:szCs w:val="24"/>
          <w:lang w:eastAsia="ar-SA"/>
        </w:rPr>
        <w:t xml:space="preserve"> </w:t>
      </w:r>
      <w:r w:rsidR="000D225E">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Droit</w:t>
      </w:r>
      <w:r w:rsidR="004062B3" w:rsidRPr="00B004A9">
        <w:rPr>
          <w:rFonts w:ascii="Times New Roman" w:eastAsia="Times New Roman" w:hAnsi="Times New Roman" w:cs="Times New Roman"/>
          <w:b/>
          <w:sz w:val="24"/>
          <w:szCs w:val="24"/>
          <w:lang w:eastAsia="ar-SA"/>
        </w:rPr>
        <w:t>s spécifiques</w:t>
      </w:r>
      <w:r w:rsidRPr="00B004A9">
        <w:rPr>
          <w:rFonts w:ascii="Times New Roman" w:eastAsia="Times New Roman" w:hAnsi="Times New Roman" w:cs="Times New Roman"/>
          <w:b/>
          <w:sz w:val="24"/>
          <w:szCs w:val="24"/>
          <w:lang w:eastAsia="ar-SA"/>
        </w:rPr>
        <w:t xml:space="preserve"> des déplacés </w:t>
      </w:r>
      <w:proofErr w:type="spellStart"/>
      <w:r w:rsidRPr="00B004A9">
        <w:rPr>
          <w:rFonts w:ascii="Times New Roman" w:eastAsia="Times New Roman" w:hAnsi="Times New Roman" w:cs="Times New Roman"/>
          <w:b/>
          <w:sz w:val="24"/>
          <w:szCs w:val="24"/>
          <w:lang w:eastAsia="ar-SA"/>
        </w:rPr>
        <w:t>inter-étatiques</w:t>
      </w:r>
      <w:proofErr w:type="spellEnd"/>
    </w:p>
    <w:p w14:paraId="313DC2A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96282DA" w14:textId="77777777" w:rsidR="004062B3" w:rsidRPr="004062B3" w:rsidRDefault="004062B3" w:rsidP="004062B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1.</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 à la nationalité</w:t>
      </w:r>
    </w:p>
    <w:p w14:paraId="43429F6A" w14:textId="77777777" w:rsidR="002F0018" w:rsidRPr="004062B3" w:rsidRDefault="002F0018" w:rsidP="004062B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4062B3">
        <w:rPr>
          <w:rFonts w:ascii="Times New Roman" w:eastAsia="Times New Roman" w:hAnsi="Times New Roman" w:cs="HelveticaNeue-Roman"/>
          <w:sz w:val="24"/>
          <w:szCs w:val="20"/>
          <w:lang w:eastAsia="ar-SA"/>
        </w:rPr>
        <w:t>Tout déplacé environnemental a le droit de conserver la nationalité de son Etat d’origine affecté par le bouleversement environnemental</w:t>
      </w:r>
      <w:r w:rsidR="004062B3">
        <w:rPr>
          <w:rFonts w:ascii="Times New Roman" w:eastAsia="Times New Roman" w:hAnsi="Times New Roman" w:cs="HelveticaNeue-Roman"/>
          <w:sz w:val="24"/>
          <w:szCs w:val="20"/>
          <w:lang w:eastAsia="ar-SA"/>
        </w:rPr>
        <w:t xml:space="preserve"> </w:t>
      </w:r>
      <w:r w:rsidR="004062B3" w:rsidRPr="00B004A9">
        <w:rPr>
          <w:rFonts w:ascii="Times New Roman" w:eastAsia="Times New Roman" w:hAnsi="Times New Roman" w:cs="HelveticaNeue-Roman"/>
          <w:sz w:val="24"/>
          <w:szCs w:val="20"/>
          <w:lang w:eastAsia="ar-SA"/>
        </w:rPr>
        <w:t>ou climatique</w:t>
      </w:r>
      <w:r w:rsidRPr="004062B3">
        <w:rPr>
          <w:rFonts w:ascii="Times New Roman" w:eastAsia="Times New Roman" w:hAnsi="Times New Roman" w:cs="HelveticaNeue-Roman"/>
          <w:sz w:val="24"/>
          <w:szCs w:val="20"/>
          <w:lang w:eastAsia="ar-SA"/>
        </w:rPr>
        <w:t>. S’il la demande, l’Etat d’accueil facilite sa naturalisation.</w:t>
      </w:r>
    </w:p>
    <w:p w14:paraId="6DEA8484" w14:textId="77777777" w:rsidR="003D2723" w:rsidRDefault="003D272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8EAA214" w14:textId="77777777" w:rsidR="00A3088C" w:rsidRPr="00B004A9" w:rsidRDefault="004062B3" w:rsidP="004062B3">
      <w:pPr>
        <w:suppressAutoHyphens/>
        <w:spacing w:after="0" w:line="240" w:lineRule="auto"/>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2.</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Droits civils et politiques</w:t>
      </w:r>
    </w:p>
    <w:p w14:paraId="3C58C949" w14:textId="26C6418A" w:rsidR="003D2723" w:rsidRPr="00B004A9" w:rsidRDefault="003D2723" w:rsidP="004062B3">
      <w:pPr>
        <w:suppressAutoHyphens/>
        <w:spacing w:after="0" w:line="240" w:lineRule="auto"/>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Tout déplacé</w:t>
      </w:r>
      <w:r w:rsidR="00CB50CD">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e</w:t>
      </w:r>
      <w:r w:rsidR="00CB50CD">
        <w:rPr>
          <w:rFonts w:ascii="Times New Roman" w:eastAsia="Times New Roman" w:hAnsi="Times New Roman" w:cs="HelveticaNeue-Roman"/>
          <w:sz w:val="24"/>
          <w:szCs w:val="20"/>
          <w:lang w:eastAsia="ar-SA"/>
        </w:rPr>
        <w:t>nvironnemental</w:t>
      </w:r>
      <w:r w:rsidRPr="00B004A9">
        <w:rPr>
          <w:rFonts w:ascii="Times New Roman" w:eastAsia="Times New Roman" w:hAnsi="Times New Roman" w:cs="HelveticaNeue-Roman"/>
          <w:sz w:val="24"/>
          <w:szCs w:val="20"/>
          <w:lang w:eastAsia="ar-SA"/>
        </w:rPr>
        <w:t xml:space="preserve"> conserve ses droits civils et politiques. </w:t>
      </w:r>
      <w:r w:rsidR="004062B3" w:rsidRPr="00B004A9">
        <w:rPr>
          <w:rFonts w:ascii="Times New Roman" w:eastAsia="Times New Roman" w:hAnsi="Times New Roman" w:cs="HelveticaNeue-Roman"/>
          <w:sz w:val="24"/>
          <w:szCs w:val="20"/>
          <w:lang w:eastAsia="ar-SA"/>
        </w:rPr>
        <w:t xml:space="preserve">Les Parties </w:t>
      </w:r>
      <w:r w:rsidR="00CB50CD">
        <w:rPr>
          <w:rFonts w:ascii="Times New Roman" w:eastAsia="Times New Roman" w:hAnsi="Times New Roman" w:cs="HelveticaNeue-Roman"/>
          <w:sz w:val="24"/>
          <w:szCs w:val="20"/>
          <w:lang w:eastAsia="ar-SA"/>
        </w:rPr>
        <w:t>veill</w:t>
      </w:r>
      <w:r w:rsidRPr="00B004A9">
        <w:rPr>
          <w:rFonts w:ascii="Times New Roman" w:eastAsia="Times New Roman" w:hAnsi="Times New Roman" w:cs="HelveticaNeue-Roman"/>
          <w:sz w:val="24"/>
          <w:szCs w:val="20"/>
          <w:lang w:eastAsia="ar-SA"/>
        </w:rPr>
        <w:t xml:space="preserve">ent à </w:t>
      </w:r>
      <w:r w:rsidR="004062B3" w:rsidRPr="00B004A9">
        <w:rPr>
          <w:rFonts w:ascii="Times New Roman" w:eastAsia="Times New Roman" w:hAnsi="Times New Roman" w:cs="HelveticaNeue-Roman"/>
          <w:sz w:val="24"/>
          <w:szCs w:val="20"/>
          <w:lang w:eastAsia="ar-SA"/>
        </w:rPr>
        <w:t>ce que les déplacé</w:t>
      </w:r>
      <w:r w:rsidR="005F37EC">
        <w:rPr>
          <w:rFonts w:ascii="Times New Roman" w:eastAsia="Times New Roman" w:hAnsi="Times New Roman" w:cs="HelveticaNeue-Roman"/>
          <w:sz w:val="24"/>
          <w:szCs w:val="20"/>
          <w:lang w:eastAsia="ar-SA"/>
        </w:rPr>
        <w:t>s</w:t>
      </w:r>
      <w:r w:rsidR="00CB50CD">
        <w:rPr>
          <w:rFonts w:ascii="Times New Roman" w:eastAsia="Times New Roman" w:hAnsi="Times New Roman" w:cs="HelveticaNeue-Roman"/>
          <w:sz w:val="24"/>
          <w:szCs w:val="20"/>
          <w:lang w:eastAsia="ar-SA"/>
        </w:rPr>
        <w:t xml:space="preserve"> </w:t>
      </w:r>
      <w:r w:rsidR="004062B3" w:rsidRPr="00B004A9">
        <w:rPr>
          <w:rFonts w:ascii="Times New Roman" w:eastAsia="Times New Roman" w:hAnsi="Times New Roman" w:cs="HelveticaNeue-Roman"/>
          <w:sz w:val="24"/>
          <w:szCs w:val="20"/>
          <w:lang w:eastAsia="ar-SA"/>
        </w:rPr>
        <w:t>e</w:t>
      </w:r>
      <w:r w:rsidR="00CB50CD">
        <w:rPr>
          <w:rFonts w:ascii="Times New Roman" w:eastAsia="Times New Roman" w:hAnsi="Times New Roman" w:cs="HelveticaNeue-Roman"/>
          <w:sz w:val="24"/>
          <w:szCs w:val="20"/>
          <w:lang w:eastAsia="ar-SA"/>
        </w:rPr>
        <w:t>nvironnementaux</w:t>
      </w:r>
      <w:r w:rsidRPr="00B004A9">
        <w:rPr>
          <w:rFonts w:ascii="Times New Roman" w:eastAsia="Times New Roman" w:hAnsi="Times New Roman" w:cs="HelveticaNeue-Roman"/>
          <w:sz w:val="24"/>
          <w:szCs w:val="20"/>
          <w:lang w:eastAsia="ar-SA"/>
        </w:rPr>
        <w:t xml:space="preserve"> puissent c</w:t>
      </w:r>
      <w:r w:rsidR="004062B3" w:rsidRPr="00B004A9">
        <w:rPr>
          <w:rFonts w:ascii="Times New Roman" w:eastAsia="Times New Roman" w:hAnsi="Times New Roman" w:cs="HelveticaNeue-Roman"/>
          <w:sz w:val="24"/>
          <w:szCs w:val="20"/>
          <w:lang w:eastAsia="ar-SA"/>
        </w:rPr>
        <w:t>ontinuer à exercer le</w:t>
      </w:r>
      <w:r w:rsidRPr="00B004A9">
        <w:rPr>
          <w:rFonts w:ascii="Times New Roman" w:eastAsia="Times New Roman" w:hAnsi="Times New Roman" w:cs="HelveticaNeue-Roman"/>
          <w:sz w:val="24"/>
          <w:szCs w:val="20"/>
          <w:lang w:eastAsia="ar-SA"/>
        </w:rPr>
        <w:t xml:space="preserve">s droits civils et politiques </w:t>
      </w:r>
      <w:r w:rsidR="004062B3" w:rsidRPr="00B004A9">
        <w:rPr>
          <w:rFonts w:ascii="Times New Roman" w:eastAsia="Times New Roman" w:hAnsi="Times New Roman" w:cs="HelveticaNeue-Roman"/>
          <w:sz w:val="24"/>
          <w:szCs w:val="20"/>
          <w:lang w:eastAsia="ar-SA"/>
        </w:rPr>
        <w:t xml:space="preserve">de leurs pays d’origine et </w:t>
      </w:r>
      <w:r w:rsidRPr="00B004A9">
        <w:rPr>
          <w:rFonts w:ascii="Times New Roman" w:eastAsia="Times New Roman" w:hAnsi="Times New Roman" w:cs="HelveticaNeue-Roman"/>
          <w:sz w:val="24"/>
          <w:szCs w:val="20"/>
          <w:lang w:eastAsia="ar-SA"/>
        </w:rPr>
        <w:t>plus particulièrement le droit de vote.</w:t>
      </w:r>
    </w:p>
    <w:p w14:paraId="352EBE33" w14:textId="77777777" w:rsidR="004062B3" w:rsidRPr="00B004A9" w:rsidRDefault="004062B3" w:rsidP="004062B3">
      <w:pPr>
        <w:suppressAutoHyphens/>
        <w:spacing w:after="0" w:line="240" w:lineRule="auto"/>
        <w:rPr>
          <w:rFonts w:ascii="Times New Roman" w:eastAsia="Times New Roman" w:hAnsi="Times New Roman" w:cs="HelveticaNeue-Roman"/>
          <w:sz w:val="24"/>
          <w:szCs w:val="20"/>
          <w:lang w:eastAsia="ar-SA"/>
        </w:rPr>
      </w:pPr>
    </w:p>
    <w:p w14:paraId="5D438BB5" w14:textId="77777777" w:rsidR="00771CAA" w:rsidRPr="00B004A9" w:rsidRDefault="00771CAA" w:rsidP="004062B3">
      <w:pPr>
        <w:suppressAutoHyphens/>
        <w:spacing w:after="0" w:line="240" w:lineRule="auto"/>
        <w:rPr>
          <w:rFonts w:ascii="Times New Roman" w:eastAsia="Times New Roman" w:hAnsi="Times New Roman" w:cs="HelveticaNeue-Roman"/>
          <w:sz w:val="24"/>
          <w:szCs w:val="20"/>
          <w:lang w:eastAsia="ar-SA"/>
        </w:rPr>
      </w:pPr>
      <w:r w:rsidRPr="004B55E7">
        <w:rPr>
          <w:rFonts w:ascii="Times New Roman" w:eastAsia="Times New Roman" w:hAnsi="Times New Roman" w:cs="HelveticaNeue-Roman"/>
          <w:b/>
          <w:sz w:val="24"/>
          <w:szCs w:val="20"/>
          <w:lang w:eastAsia="ar-SA"/>
        </w:rPr>
        <w:t>3.</w:t>
      </w:r>
      <w:r w:rsidRPr="00B004A9">
        <w:rPr>
          <w:rFonts w:ascii="Times New Roman" w:eastAsia="Times New Roman" w:hAnsi="Times New Roman" w:cs="HelveticaNeue-Roman"/>
          <w:sz w:val="24"/>
          <w:szCs w:val="20"/>
          <w:lang w:eastAsia="ar-SA"/>
        </w:rPr>
        <w:t xml:space="preserve"> </w:t>
      </w:r>
      <w:r w:rsidRPr="009E0B83">
        <w:rPr>
          <w:rFonts w:ascii="Times New Roman" w:eastAsia="Times New Roman" w:hAnsi="Times New Roman" w:cs="HelveticaNeue-Roman"/>
          <w:b/>
          <w:sz w:val="24"/>
          <w:szCs w:val="20"/>
          <w:lang w:eastAsia="ar-SA"/>
        </w:rPr>
        <w:t>Interdiction des expulsions</w:t>
      </w:r>
      <w:r w:rsidRPr="00B004A9">
        <w:rPr>
          <w:rFonts w:ascii="Times New Roman" w:eastAsia="Times New Roman" w:hAnsi="Times New Roman" w:cs="HelveticaNeue-Roman"/>
          <w:sz w:val="24"/>
          <w:szCs w:val="20"/>
          <w:lang w:eastAsia="ar-SA"/>
        </w:rPr>
        <w:t xml:space="preserve"> </w:t>
      </w:r>
    </w:p>
    <w:p w14:paraId="03538F26" w14:textId="2EA7B9AE" w:rsidR="00B926E9" w:rsidRPr="00B004A9" w:rsidRDefault="00B926E9" w:rsidP="004B55E7">
      <w:pPr>
        <w:suppressAutoHyphens/>
        <w:spacing w:after="0" w:line="240" w:lineRule="auto"/>
        <w:ind w:left="567"/>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3.1 Les expulsions</w:t>
      </w:r>
      <w:r w:rsidR="007B1754">
        <w:rPr>
          <w:rFonts w:ascii="Times New Roman" w:eastAsia="Times New Roman" w:hAnsi="Times New Roman" w:cs="HelveticaNeue-Roman"/>
          <w:sz w:val="24"/>
          <w:szCs w:val="20"/>
          <w:lang w:eastAsia="ar-SA"/>
        </w:rPr>
        <w:t xml:space="preserve"> individuelles et</w:t>
      </w:r>
      <w:r w:rsidRPr="00B004A9">
        <w:rPr>
          <w:rFonts w:ascii="Times New Roman" w:eastAsia="Times New Roman" w:hAnsi="Times New Roman" w:cs="HelveticaNeue-Roman"/>
          <w:sz w:val="24"/>
          <w:szCs w:val="20"/>
          <w:lang w:eastAsia="ar-SA"/>
        </w:rPr>
        <w:t xml:space="preserve"> collectives d’étrangers bénéficiaires ou ayant bénéficié du statut de déplacé environnemental sont interdites.</w:t>
      </w:r>
    </w:p>
    <w:p w14:paraId="37A769F7" w14:textId="77777777" w:rsidR="00B926E9" w:rsidRPr="00B004A9" w:rsidRDefault="00B926E9" w:rsidP="004B55E7">
      <w:pPr>
        <w:suppressAutoHyphens/>
        <w:spacing w:after="0" w:line="240" w:lineRule="auto"/>
        <w:ind w:left="567"/>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3.2 Le bénéficiaire du statut de déplacé environnemental ou le candidat à son obtention ne peut être expulsé que pour d’impérieuses raisons tenant à la protection de l’</w:t>
      </w:r>
      <w:r w:rsidR="00F90F86" w:rsidRPr="00B004A9">
        <w:rPr>
          <w:rFonts w:ascii="Times New Roman" w:eastAsia="Times New Roman" w:hAnsi="Times New Roman" w:cs="HelveticaNeue-Roman"/>
          <w:sz w:val="24"/>
          <w:szCs w:val="20"/>
          <w:lang w:eastAsia="ar-SA"/>
        </w:rPr>
        <w:t>ordre public ou à</w:t>
      </w:r>
      <w:r w:rsidRPr="00B004A9">
        <w:rPr>
          <w:rFonts w:ascii="Times New Roman" w:eastAsia="Times New Roman" w:hAnsi="Times New Roman" w:cs="HelveticaNeue-Roman"/>
          <w:sz w:val="24"/>
          <w:szCs w:val="20"/>
          <w:lang w:eastAsia="ar-SA"/>
        </w:rPr>
        <w:t xml:space="preserve"> la sécurité nationale, préalablement constatées par un juge.</w:t>
      </w:r>
    </w:p>
    <w:p w14:paraId="2C98F550" w14:textId="77777777" w:rsidR="004062B3" w:rsidRPr="00B004A9" w:rsidRDefault="004062B3" w:rsidP="004062B3">
      <w:pPr>
        <w:suppressAutoHyphens/>
        <w:spacing w:after="0" w:line="240" w:lineRule="auto"/>
        <w:rPr>
          <w:rFonts w:ascii="Times New Roman" w:eastAsia="Times New Roman" w:hAnsi="Times New Roman" w:cs="HelveticaNeue-Roman"/>
          <w:sz w:val="24"/>
          <w:szCs w:val="20"/>
          <w:lang w:eastAsia="ar-SA"/>
        </w:rPr>
      </w:pPr>
    </w:p>
    <w:p w14:paraId="0307BA9C"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A8E9D28" w14:textId="77777777" w:rsidR="002F0018" w:rsidRPr="000D5CFA" w:rsidDel="00431875" w:rsidRDefault="002F0018" w:rsidP="002F0018">
      <w:pPr>
        <w:suppressAutoHyphens/>
        <w:autoSpaceDE w:val="0"/>
        <w:spacing w:after="0" w:line="240" w:lineRule="auto"/>
        <w:ind w:right="-108"/>
        <w:jc w:val="center"/>
        <w:rPr>
          <w:del w:id="7" w:author="Ali Mekouar" w:date="2018-05-21T06:53:00Z"/>
          <w:rFonts w:ascii="Times New Roman" w:eastAsia="Times New Roman" w:hAnsi="Times New Roman" w:cs="HelveticaNeue-Roman"/>
          <w:b/>
          <w:caps/>
          <w:sz w:val="24"/>
          <w:szCs w:val="20"/>
          <w:lang w:eastAsia="ar-SA"/>
        </w:rPr>
      </w:pPr>
      <w:r w:rsidRPr="000D5CFA">
        <w:rPr>
          <w:rFonts w:ascii="Times New Roman" w:eastAsia="Times New Roman" w:hAnsi="Times New Roman" w:cs="HelveticaNeue-Roman"/>
          <w:b/>
          <w:caps/>
          <w:sz w:val="24"/>
          <w:szCs w:val="20"/>
          <w:lang w:eastAsia="ar-SA"/>
        </w:rPr>
        <w:t xml:space="preserve">Chapitre 5 </w:t>
      </w:r>
      <w:r w:rsidR="004D6D5A">
        <w:rPr>
          <w:rFonts w:ascii="Times New Roman" w:eastAsia="Times New Roman" w:hAnsi="Times New Roman" w:cs="HelveticaNeue-Roman"/>
          <w:b/>
          <w:caps/>
          <w:sz w:val="24"/>
          <w:szCs w:val="20"/>
          <w:lang w:eastAsia="ar-SA"/>
        </w:rPr>
        <w:t>- Reconnaissance du statut de d</w:t>
      </w:r>
      <w:r w:rsidR="004D6D5A">
        <w:rPr>
          <w:rFonts w:ascii="Times New Roman" w:eastAsia="Times New Roman" w:hAnsi="Times New Roman" w:cs="Times New Roman"/>
          <w:b/>
          <w:caps/>
          <w:sz w:val="24"/>
          <w:szCs w:val="20"/>
          <w:lang w:eastAsia="ar-SA"/>
        </w:rPr>
        <w:t>É</w:t>
      </w:r>
      <w:r w:rsidR="004D6D5A">
        <w:rPr>
          <w:rFonts w:ascii="Times New Roman" w:eastAsia="Times New Roman" w:hAnsi="Times New Roman" w:cs="HelveticaNeue-Roman"/>
          <w:b/>
          <w:caps/>
          <w:sz w:val="24"/>
          <w:szCs w:val="20"/>
          <w:lang w:eastAsia="ar-SA"/>
        </w:rPr>
        <w:t>plac</w:t>
      </w:r>
      <w:r w:rsidR="004D6D5A">
        <w:rPr>
          <w:rFonts w:ascii="Times New Roman" w:eastAsia="Times New Roman" w:hAnsi="Times New Roman" w:cs="Times New Roman"/>
          <w:b/>
          <w:caps/>
          <w:sz w:val="24"/>
          <w:szCs w:val="20"/>
          <w:lang w:eastAsia="ar-SA"/>
        </w:rPr>
        <w:t>É</w:t>
      </w:r>
      <w:r w:rsidRPr="000D5CFA">
        <w:rPr>
          <w:rFonts w:ascii="Times New Roman" w:eastAsia="Times New Roman" w:hAnsi="Times New Roman" w:cs="HelveticaNeue-Roman"/>
          <w:b/>
          <w:caps/>
          <w:sz w:val="24"/>
          <w:szCs w:val="20"/>
          <w:lang w:eastAsia="ar-SA"/>
        </w:rPr>
        <w:t xml:space="preserve"> environnemental</w:t>
      </w:r>
    </w:p>
    <w:p w14:paraId="2C2FE100" w14:textId="77777777" w:rsidR="002F0018" w:rsidRPr="002F0018" w:rsidRDefault="002F0018" w:rsidP="007B1754">
      <w:pPr>
        <w:suppressAutoHyphens/>
        <w:autoSpaceDE w:val="0"/>
        <w:spacing w:after="0" w:line="240" w:lineRule="auto"/>
        <w:ind w:right="-108"/>
        <w:jc w:val="center"/>
        <w:rPr>
          <w:rFonts w:ascii="Times New Roman" w:eastAsia="Times New Roman" w:hAnsi="Times New Roman" w:cs="HelveticaNeue-Roman"/>
          <w:sz w:val="24"/>
          <w:szCs w:val="10"/>
          <w:lang w:eastAsia="ar-SA"/>
        </w:rPr>
      </w:pPr>
    </w:p>
    <w:p w14:paraId="43D782D5" w14:textId="77777777" w:rsidR="002F0018" w:rsidRPr="002F0018" w:rsidRDefault="002F0018" w:rsidP="002F0018">
      <w:pPr>
        <w:suppressAutoHyphens/>
        <w:spacing w:after="0" w:line="240" w:lineRule="auto"/>
        <w:rPr>
          <w:rFonts w:ascii="Times New Roman" w:eastAsia="Times New Roman" w:hAnsi="Times New Roman" w:cs="Times New Roman"/>
          <w:sz w:val="24"/>
          <w:szCs w:val="24"/>
          <w:lang w:eastAsia="ar-SA"/>
        </w:rPr>
      </w:pPr>
    </w:p>
    <w:p w14:paraId="3DC30A4F" w14:textId="738B1370" w:rsidR="002F0018" w:rsidRPr="00B004A9" w:rsidRDefault="002F0018" w:rsidP="005E7F5C">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14</w:t>
      </w:r>
      <w:r w:rsidRPr="00B004A9">
        <w:rPr>
          <w:rFonts w:ascii="Times New Roman" w:eastAsia="Times New Roman" w:hAnsi="Times New Roman" w:cs="Times New Roman"/>
          <w:b/>
          <w:sz w:val="24"/>
          <w:szCs w:val="24"/>
          <w:lang w:eastAsia="ar-SA"/>
        </w:rPr>
        <w:t xml:space="preserve"> </w:t>
      </w:r>
      <w:r w:rsidR="007F480A">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Reconnaissance du statut</w:t>
      </w:r>
    </w:p>
    <w:p w14:paraId="7E6F45DF"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0DD87FAA" w14:textId="77777777" w:rsidR="002F0018" w:rsidRPr="00B004A9" w:rsidRDefault="00854771"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lastRenderedPageBreak/>
        <w:t xml:space="preserve">1. </w:t>
      </w:r>
      <w:r w:rsidR="002F0018" w:rsidRPr="00B004A9">
        <w:rPr>
          <w:rFonts w:ascii="Times New Roman" w:eastAsia="Times New Roman" w:hAnsi="Times New Roman" w:cs="Times New Roman"/>
          <w:sz w:val="24"/>
          <w:szCs w:val="24"/>
          <w:lang w:eastAsia="ar-SA"/>
        </w:rPr>
        <w:t>Le statut</w:t>
      </w:r>
      <w:r w:rsidRPr="00B004A9">
        <w:rPr>
          <w:rFonts w:ascii="Times New Roman" w:eastAsia="Times New Roman" w:hAnsi="Times New Roman" w:cs="Times New Roman"/>
          <w:sz w:val="24"/>
          <w:szCs w:val="24"/>
          <w:lang w:eastAsia="ar-SA"/>
        </w:rPr>
        <w:t xml:space="preserve"> de déplacé environnemental</w:t>
      </w:r>
      <w:r w:rsidR="002F0018" w:rsidRPr="00B004A9">
        <w:rPr>
          <w:rFonts w:ascii="Times New Roman" w:eastAsia="Times New Roman" w:hAnsi="Times New Roman" w:cs="Times New Roman"/>
          <w:sz w:val="24"/>
          <w:szCs w:val="24"/>
          <w:lang w:eastAsia="ar-SA"/>
        </w:rPr>
        <w:t xml:space="preserve"> est accordé à sa demande à toute personne, toute famille, tout groupe ou toute population répondant à la définition de déplacés environnementaux figu</w:t>
      </w:r>
      <w:r w:rsidRPr="00B004A9">
        <w:rPr>
          <w:rFonts w:ascii="Times New Roman" w:eastAsia="Times New Roman" w:hAnsi="Times New Roman" w:cs="Times New Roman"/>
          <w:sz w:val="24"/>
          <w:szCs w:val="24"/>
          <w:lang w:eastAsia="ar-SA"/>
        </w:rPr>
        <w:t>rant à l’article 2, paragraphe 3</w:t>
      </w:r>
      <w:r w:rsidR="002F0018" w:rsidRPr="00B004A9">
        <w:rPr>
          <w:rFonts w:ascii="Times New Roman" w:eastAsia="Times New Roman" w:hAnsi="Times New Roman" w:cs="Times New Roman"/>
          <w:sz w:val="24"/>
          <w:szCs w:val="24"/>
          <w:lang w:eastAsia="ar-SA"/>
        </w:rPr>
        <w:t>, de la présente Convention et conformément aux lignes directrices</w:t>
      </w:r>
      <w:r w:rsidRPr="00B004A9">
        <w:rPr>
          <w:rFonts w:ascii="Times New Roman" w:eastAsia="Times New Roman" w:hAnsi="Times New Roman" w:cs="Times New Roman"/>
          <w:sz w:val="24"/>
          <w:szCs w:val="24"/>
          <w:lang w:eastAsia="ar-SA"/>
        </w:rPr>
        <w:t xml:space="preserve"> établies par la Haute Autorité aux termes de l’article </w:t>
      </w:r>
      <w:r w:rsidRPr="009E0B83">
        <w:rPr>
          <w:rFonts w:ascii="Times New Roman" w:eastAsia="Times New Roman" w:hAnsi="Times New Roman" w:cs="Times New Roman"/>
          <w:sz w:val="24"/>
          <w:szCs w:val="24"/>
          <w:lang w:eastAsia="ar-SA"/>
        </w:rPr>
        <w:t>22.</w:t>
      </w:r>
    </w:p>
    <w:p w14:paraId="45A655C7"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193595E7" w14:textId="0F916B7D" w:rsidR="002F0018" w:rsidRPr="00B004A9" w:rsidRDefault="00854771"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2. </w:t>
      </w:r>
      <w:r w:rsidR="002F0018" w:rsidRPr="00B004A9">
        <w:rPr>
          <w:rFonts w:ascii="Times New Roman" w:eastAsia="Times New Roman" w:hAnsi="Times New Roman" w:cs="Times New Roman"/>
          <w:sz w:val="24"/>
          <w:szCs w:val="24"/>
          <w:lang w:eastAsia="ar-SA"/>
        </w:rPr>
        <w:t xml:space="preserve">La reconnaissance du statut de déplacé environnemental confère le bénéfice des droits garantis </w:t>
      </w:r>
      <w:r w:rsidRPr="00B004A9">
        <w:rPr>
          <w:rFonts w:ascii="Times New Roman" w:eastAsia="Times New Roman" w:hAnsi="Times New Roman" w:cs="Times New Roman"/>
          <w:sz w:val="24"/>
          <w:szCs w:val="24"/>
          <w:lang w:eastAsia="ar-SA"/>
        </w:rPr>
        <w:t xml:space="preserve">par la </w:t>
      </w:r>
      <w:r w:rsidR="007F480A">
        <w:rPr>
          <w:rFonts w:ascii="Times New Roman" w:eastAsia="Times New Roman" w:hAnsi="Times New Roman" w:cs="Times New Roman"/>
          <w:sz w:val="24"/>
          <w:szCs w:val="24"/>
          <w:lang w:eastAsia="ar-SA"/>
        </w:rPr>
        <w:t xml:space="preserve">présente </w:t>
      </w:r>
      <w:r w:rsidR="002F0018" w:rsidRPr="00B004A9">
        <w:rPr>
          <w:rFonts w:ascii="Times New Roman" w:eastAsia="Times New Roman" w:hAnsi="Times New Roman" w:cs="Times New Roman"/>
          <w:sz w:val="24"/>
          <w:szCs w:val="24"/>
          <w:lang w:eastAsia="ar-SA"/>
        </w:rPr>
        <w:t>Convention.</w:t>
      </w:r>
    </w:p>
    <w:p w14:paraId="37C473E5" w14:textId="77777777" w:rsidR="00DB7CFC" w:rsidRDefault="00DB7CFC" w:rsidP="002F0018">
      <w:pPr>
        <w:suppressAutoHyphens/>
        <w:spacing w:after="0" w:line="240" w:lineRule="auto"/>
        <w:jc w:val="both"/>
        <w:rPr>
          <w:rFonts w:ascii="Times New Roman" w:eastAsia="Times New Roman" w:hAnsi="Times New Roman" w:cs="Times New Roman"/>
          <w:color w:val="FF0000"/>
          <w:sz w:val="24"/>
          <w:szCs w:val="24"/>
          <w:lang w:eastAsia="ar-SA"/>
        </w:rPr>
      </w:pPr>
    </w:p>
    <w:p w14:paraId="069EDBC8" w14:textId="77777777" w:rsidR="004B55E7" w:rsidRPr="002F0018" w:rsidRDefault="004B55E7" w:rsidP="002F0018">
      <w:pPr>
        <w:suppressAutoHyphens/>
        <w:spacing w:after="0" w:line="240" w:lineRule="auto"/>
        <w:jc w:val="both"/>
        <w:rPr>
          <w:rFonts w:ascii="Times New Roman" w:eastAsia="Times New Roman" w:hAnsi="Times New Roman" w:cs="Times New Roman"/>
          <w:color w:val="FF0000"/>
          <w:sz w:val="24"/>
          <w:szCs w:val="24"/>
          <w:lang w:eastAsia="ar-SA"/>
        </w:rPr>
      </w:pPr>
    </w:p>
    <w:p w14:paraId="176234FE" w14:textId="3975979D" w:rsidR="002F0018" w:rsidRPr="00B004A9" w:rsidRDefault="002F0018" w:rsidP="005E7F5C">
      <w:pPr>
        <w:suppressAutoHyphens/>
        <w:spacing w:after="0" w:line="240" w:lineRule="auto"/>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15</w:t>
      </w:r>
      <w:r w:rsidRPr="00B004A9">
        <w:rPr>
          <w:rFonts w:ascii="Times New Roman" w:eastAsia="Times New Roman" w:hAnsi="Times New Roman" w:cs="HelveticaNeue-Roman"/>
          <w:b/>
          <w:sz w:val="24"/>
          <w:szCs w:val="20"/>
          <w:lang w:eastAsia="ar-SA"/>
        </w:rPr>
        <w:t xml:space="preserve"> </w:t>
      </w:r>
      <w:r w:rsidR="007F480A">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Immunité pénale</w:t>
      </w:r>
    </w:p>
    <w:p w14:paraId="2D97A3A1" w14:textId="77777777" w:rsidR="002F0018" w:rsidRPr="00B004A9" w:rsidRDefault="002F0018" w:rsidP="002F0018">
      <w:pPr>
        <w:suppressAutoHyphens/>
        <w:spacing w:after="0" w:line="240" w:lineRule="auto"/>
        <w:jc w:val="center"/>
        <w:rPr>
          <w:rFonts w:ascii="Times New Roman" w:eastAsia="Times New Roman" w:hAnsi="Times New Roman" w:cs="Times New Roman"/>
          <w:b/>
          <w:sz w:val="24"/>
          <w:szCs w:val="24"/>
          <w:lang w:eastAsia="ar-SA"/>
        </w:rPr>
      </w:pPr>
    </w:p>
    <w:p w14:paraId="2D6D2989" w14:textId="77777777" w:rsidR="002F0018"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Les Parties n'appliquent aucune sanction pénale aux déplacés environnementaux qui, arrivant de leur lieu habituel de vie, entrent ou se trouvent sans autorisation sur le </w:t>
      </w:r>
      <w:r w:rsidR="00854771" w:rsidRPr="00B004A9">
        <w:rPr>
          <w:rFonts w:ascii="Times New Roman" w:eastAsia="Times New Roman" w:hAnsi="Times New Roman" w:cs="Times New Roman"/>
          <w:sz w:val="24"/>
          <w:szCs w:val="24"/>
          <w:lang w:eastAsia="ar-SA"/>
        </w:rPr>
        <w:t>territoire d’une P</w:t>
      </w:r>
      <w:r w:rsidRPr="00B004A9">
        <w:rPr>
          <w:rFonts w:ascii="Times New Roman" w:eastAsia="Times New Roman" w:hAnsi="Times New Roman" w:cs="Times New Roman"/>
          <w:sz w:val="24"/>
          <w:szCs w:val="24"/>
          <w:lang w:eastAsia="ar-SA"/>
        </w:rPr>
        <w:t>artie, sous réserve qu'ils se présentent aux services de police dans un délai d'un mois à compter de leur entrée sur ledit territoire.</w:t>
      </w:r>
    </w:p>
    <w:p w14:paraId="4FDF42A3" w14:textId="77777777" w:rsidR="004B55E7" w:rsidRPr="00B004A9" w:rsidRDefault="004B55E7" w:rsidP="002F0018">
      <w:pPr>
        <w:suppressAutoHyphens/>
        <w:spacing w:after="0" w:line="240" w:lineRule="auto"/>
        <w:jc w:val="both"/>
        <w:rPr>
          <w:rFonts w:ascii="Times New Roman" w:eastAsia="Times New Roman" w:hAnsi="Times New Roman" w:cs="Times New Roman"/>
          <w:sz w:val="24"/>
          <w:szCs w:val="24"/>
          <w:lang w:eastAsia="ar-SA"/>
        </w:rPr>
      </w:pPr>
    </w:p>
    <w:p w14:paraId="430C4733"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49143D27" w14:textId="6F463979" w:rsidR="002F0018" w:rsidRPr="00B004A9" w:rsidRDefault="002F0018" w:rsidP="005E7F5C">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16</w:t>
      </w:r>
      <w:r w:rsidRPr="00B004A9">
        <w:rPr>
          <w:rFonts w:ascii="Times New Roman" w:eastAsia="Times New Roman" w:hAnsi="Times New Roman" w:cs="Times New Roman"/>
          <w:b/>
          <w:sz w:val="24"/>
          <w:szCs w:val="24"/>
          <w:lang w:eastAsia="ar-SA"/>
        </w:rPr>
        <w:t xml:space="preserve"> </w:t>
      </w:r>
      <w:r w:rsidR="007F480A">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Procédure</w:t>
      </w:r>
    </w:p>
    <w:p w14:paraId="287AE1E7"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0D392181" w14:textId="77777777" w:rsidR="002F0018" w:rsidRPr="00B004A9" w:rsidRDefault="00854771" w:rsidP="00854771">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1. Conformément aux lignes directrices arrêtées par la Haute Autorité aux termes de l’article 22</w:t>
      </w:r>
      <w:r w:rsidR="002F0018" w:rsidRPr="00B004A9">
        <w:rPr>
          <w:rFonts w:ascii="Times New Roman" w:eastAsia="Times New Roman" w:hAnsi="Times New Roman" w:cs="Times New Roman"/>
          <w:sz w:val="24"/>
          <w:szCs w:val="24"/>
          <w:lang w:eastAsia="ar-SA"/>
        </w:rPr>
        <w:t xml:space="preserve">, les Parties adoptent dans un délai de deux ans à compter de l’entrée en vigueur de la présente Convention une procédure </w:t>
      </w:r>
      <w:r w:rsidRPr="00B004A9">
        <w:rPr>
          <w:rFonts w:ascii="Times New Roman" w:eastAsia="Times New Roman" w:hAnsi="Times New Roman" w:cs="Times New Roman"/>
          <w:sz w:val="24"/>
          <w:szCs w:val="24"/>
          <w:lang w:eastAsia="ar-SA"/>
        </w:rPr>
        <w:t xml:space="preserve">organisant </w:t>
      </w:r>
      <w:r w:rsidR="002F0018" w:rsidRPr="00B004A9">
        <w:rPr>
          <w:rFonts w:ascii="Times New Roman" w:eastAsia="Times New Roman" w:hAnsi="Times New Roman" w:cs="Times New Roman"/>
          <w:sz w:val="24"/>
          <w:szCs w:val="24"/>
          <w:lang w:eastAsia="ar-SA"/>
        </w:rPr>
        <w:t xml:space="preserve">la reconnaissance du statut de déplacé environnemental. </w:t>
      </w:r>
    </w:p>
    <w:p w14:paraId="63C70962"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65BFE54B"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2. Toute demande </w:t>
      </w:r>
      <w:r w:rsidR="005E6B7A" w:rsidRPr="00B004A9">
        <w:rPr>
          <w:rFonts w:ascii="Times New Roman" w:eastAsia="Times New Roman" w:hAnsi="Times New Roman" w:cs="Times New Roman"/>
          <w:sz w:val="24"/>
          <w:szCs w:val="24"/>
          <w:lang w:eastAsia="ar-SA"/>
        </w:rPr>
        <w:t xml:space="preserve">d’octroi </w:t>
      </w:r>
      <w:r w:rsidRPr="00B004A9">
        <w:rPr>
          <w:rFonts w:ascii="Times New Roman" w:eastAsia="Times New Roman" w:hAnsi="Times New Roman" w:cs="Times New Roman"/>
          <w:sz w:val="24"/>
          <w:szCs w:val="24"/>
          <w:lang w:eastAsia="ar-SA"/>
        </w:rPr>
        <w:t>du statut de déplacé environnemental donne lieu à la délivrance d’un titre de séjour provisoire valable soit jusqu’à la décision définitive de la Commission nationale des déplacés environnementaux</w:t>
      </w:r>
      <w:r w:rsidR="005E6B7A" w:rsidRPr="00B004A9">
        <w:rPr>
          <w:rFonts w:ascii="Times New Roman" w:eastAsia="Times New Roman" w:hAnsi="Times New Roman" w:cs="Times New Roman"/>
          <w:sz w:val="24"/>
          <w:szCs w:val="24"/>
          <w:lang w:eastAsia="ar-SA"/>
        </w:rPr>
        <w:t xml:space="preserve"> visée à l’article 17</w:t>
      </w:r>
      <w:r w:rsidRPr="00B004A9">
        <w:rPr>
          <w:rFonts w:ascii="Times New Roman" w:eastAsia="Times New Roman" w:hAnsi="Times New Roman" w:cs="Times New Roman"/>
          <w:sz w:val="24"/>
          <w:szCs w:val="24"/>
          <w:lang w:eastAsia="ar-SA"/>
        </w:rPr>
        <w:t xml:space="preserve">, soit, en cas d’appel, jusqu’à la décision de la Haute Autorité. Le bénéficiaire d’un titre de séjour provisoire jouit des droits garantis </w:t>
      </w:r>
      <w:r w:rsidR="005E6B7A" w:rsidRPr="00B004A9">
        <w:rPr>
          <w:rFonts w:ascii="Times New Roman" w:eastAsia="Times New Roman" w:hAnsi="Times New Roman" w:cs="Times New Roman"/>
          <w:sz w:val="24"/>
          <w:szCs w:val="24"/>
          <w:lang w:eastAsia="ar-SA"/>
        </w:rPr>
        <w:t xml:space="preserve">par </w:t>
      </w:r>
      <w:r w:rsidRPr="00B004A9">
        <w:rPr>
          <w:rFonts w:ascii="Times New Roman" w:eastAsia="Times New Roman" w:hAnsi="Times New Roman" w:cs="Times New Roman"/>
          <w:sz w:val="24"/>
          <w:szCs w:val="24"/>
          <w:lang w:eastAsia="ar-SA"/>
        </w:rPr>
        <w:t>la présente Convention.</w:t>
      </w:r>
    </w:p>
    <w:p w14:paraId="0DCC4F48"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720A393F" w14:textId="77777777" w:rsidR="002F0018" w:rsidRPr="00B004A9" w:rsidRDefault="005E6B7A"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3. La procédure de reconnaissance </w:t>
      </w:r>
      <w:r w:rsidR="002F0018" w:rsidRPr="00B004A9">
        <w:rPr>
          <w:rFonts w:ascii="Times New Roman" w:eastAsia="Times New Roman" w:hAnsi="Times New Roman" w:cs="Times New Roman"/>
          <w:sz w:val="24"/>
          <w:szCs w:val="24"/>
          <w:lang w:eastAsia="ar-SA"/>
        </w:rPr>
        <w:t xml:space="preserve">du statut </w:t>
      </w:r>
      <w:r w:rsidRPr="00B004A9">
        <w:rPr>
          <w:rFonts w:ascii="Times New Roman" w:eastAsia="Times New Roman" w:hAnsi="Times New Roman" w:cs="Times New Roman"/>
          <w:sz w:val="24"/>
          <w:szCs w:val="24"/>
          <w:lang w:eastAsia="ar-SA"/>
        </w:rPr>
        <w:t xml:space="preserve">de déplacé environnemental </w:t>
      </w:r>
      <w:r w:rsidR="002F0018" w:rsidRPr="00B004A9">
        <w:rPr>
          <w:rFonts w:ascii="Times New Roman" w:eastAsia="Times New Roman" w:hAnsi="Times New Roman" w:cs="Times New Roman"/>
          <w:sz w:val="24"/>
          <w:szCs w:val="24"/>
          <w:lang w:eastAsia="ar-SA"/>
        </w:rPr>
        <w:t>doit garantir l’information la plus complète possible du d</w:t>
      </w:r>
      <w:r w:rsidRPr="00B004A9">
        <w:rPr>
          <w:rFonts w:ascii="Times New Roman" w:eastAsia="Times New Roman" w:hAnsi="Times New Roman" w:cs="Times New Roman"/>
          <w:sz w:val="24"/>
          <w:szCs w:val="24"/>
          <w:lang w:eastAsia="ar-SA"/>
        </w:rPr>
        <w:t>emandeur durant l’instruction du dossier. S</w:t>
      </w:r>
      <w:r w:rsidR="002F0018" w:rsidRPr="00B004A9">
        <w:rPr>
          <w:rFonts w:ascii="Times New Roman" w:eastAsia="Times New Roman" w:hAnsi="Times New Roman" w:cs="Times New Roman"/>
          <w:sz w:val="24"/>
          <w:szCs w:val="24"/>
          <w:lang w:eastAsia="ar-SA"/>
        </w:rPr>
        <w:t>i besoin est</w:t>
      </w:r>
      <w:r w:rsidRPr="00B004A9">
        <w:rPr>
          <w:rFonts w:ascii="Times New Roman" w:eastAsia="Times New Roman" w:hAnsi="Times New Roman" w:cs="Times New Roman"/>
          <w:sz w:val="24"/>
          <w:szCs w:val="24"/>
          <w:lang w:eastAsia="ar-SA"/>
        </w:rPr>
        <w:t xml:space="preserve">, le demandeur </w:t>
      </w:r>
      <w:proofErr w:type="gramStart"/>
      <w:r w:rsidRPr="00B004A9">
        <w:rPr>
          <w:rFonts w:ascii="Times New Roman" w:eastAsia="Times New Roman" w:hAnsi="Times New Roman" w:cs="Times New Roman"/>
          <w:sz w:val="24"/>
          <w:szCs w:val="24"/>
          <w:lang w:eastAsia="ar-SA"/>
        </w:rPr>
        <w:t>a</w:t>
      </w:r>
      <w:proofErr w:type="gramEnd"/>
      <w:r w:rsidRPr="00B004A9">
        <w:rPr>
          <w:rFonts w:ascii="Times New Roman" w:eastAsia="Times New Roman" w:hAnsi="Times New Roman" w:cs="Times New Roman"/>
          <w:sz w:val="24"/>
          <w:szCs w:val="24"/>
          <w:lang w:eastAsia="ar-SA"/>
        </w:rPr>
        <w:t xml:space="preserve"> droit à</w:t>
      </w:r>
      <w:r w:rsidR="002F0018" w:rsidRPr="00B004A9">
        <w:rPr>
          <w:rFonts w:ascii="Times New Roman" w:eastAsia="Times New Roman" w:hAnsi="Times New Roman" w:cs="Times New Roman"/>
          <w:sz w:val="24"/>
          <w:szCs w:val="24"/>
          <w:lang w:eastAsia="ar-SA"/>
        </w:rPr>
        <w:t xml:space="preserve"> l’assistance gratuite d’un traducteur-interprète.</w:t>
      </w:r>
    </w:p>
    <w:p w14:paraId="0D4319A8"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623BE792" w14:textId="77777777" w:rsidR="002F0018" w:rsidRPr="00B004A9" w:rsidRDefault="005E6B7A"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4. La décision d’octroi</w:t>
      </w:r>
      <w:r w:rsidR="002F0018" w:rsidRPr="00B004A9">
        <w:rPr>
          <w:rFonts w:ascii="Times New Roman" w:eastAsia="Times New Roman" w:hAnsi="Times New Roman" w:cs="Times New Roman"/>
          <w:sz w:val="24"/>
          <w:szCs w:val="24"/>
          <w:lang w:eastAsia="ar-SA"/>
        </w:rPr>
        <w:t xml:space="preserve"> ou de refus du statut de déplacé environnemental est prise par une Commission nationale sur les déplacés environnementaux. Elle ne peut intervenir qu’après une audience contradictoire et publique au cours de laquelle le demande</w:t>
      </w:r>
      <w:r w:rsidRPr="00B004A9">
        <w:rPr>
          <w:rFonts w:ascii="Times New Roman" w:eastAsia="Times New Roman" w:hAnsi="Times New Roman" w:cs="Times New Roman"/>
          <w:sz w:val="24"/>
          <w:szCs w:val="24"/>
          <w:lang w:eastAsia="ar-SA"/>
        </w:rPr>
        <w:t>ur</w:t>
      </w:r>
      <w:r w:rsidR="001A28A9" w:rsidRPr="00B004A9">
        <w:rPr>
          <w:rFonts w:ascii="Times New Roman" w:eastAsia="Times New Roman" w:hAnsi="Times New Roman" w:cs="Times New Roman"/>
          <w:sz w:val="24"/>
          <w:szCs w:val="24"/>
          <w:lang w:eastAsia="ar-SA"/>
        </w:rPr>
        <w:t xml:space="preserve"> </w:t>
      </w:r>
      <w:r w:rsidRPr="00B004A9">
        <w:rPr>
          <w:rFonts w:ascii="Times New Roman" w:eastAsia="Times New Roman" w:hAnsi="Times New Roman" w:cs="Times New Roman"/>
          <w:sz w:val="24"/>
          <w:szCs w:val="24"/>
          <w:lang w:eastAsia="ar-SA"/>
        </w:rPr>
        <w:t xml:space="preserve">et le représentant de la </w:t>
      </w:r>
      <w:r w:rsidR="002F0018" w:rsidRPr="00B004A9">
        <w:rPr>
          <w:rFonts w:ascii="Times New Roman" w:eastAsia="Times New Roman" w:hAnsi="Times New Roman" w:cs="Times New Roman"/>
          <w:sz w:val="24"/>
          <w:szCs w:val="24"/>
          <w:lang w:eastAsia="ar-SA"/>
        </w:rPr>
        <w:t xml:space="preserve">Partie présentent leurs observations. Durant cette audience, le demandeur est assisté d’un conseil de son choix ou, si besoin est, commis d’office. Il a droit à l’assistance gratuite d’un interprète s’il ne comprend pas ou ne parle pas la langue qui y est employée. </w:t>
      </w:r>
    </w:p>
    <w:p w14:paraId="2F2FA5F4"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51FE5A48"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5. Les demandes </w:t>
      </w:r>
      <w:r w:rsidR="001A28A9" w:rsidRPr="00B004A9">
        <w:rPr>
          <w:rFonts w:ascii="Times New Roman" w:eastAsia="Times New Roman" w:hAnsi="Times New Roman" w:cs="Times New Roman"/>
          <w:sz w:val="24"/>
          <w:szCs w:val="24"/>
          <w:lang w:eastAsia="ar-SA"/>
        </w:rPr>
        <w:t xml:space="preserve">d’octroi </w:t>
      </w:r>
      <w:r w:rsidRPr="00B004A9">
        <w:rPr>
          <w:rFonts w:ascii="Times New Roman" w:eastAsia="Times New Roman" w:hAnsi="Times New Roman" w:cs="Times New Roman"/>
          <w:sz w:val="24"/>
          <w:szCs w:val="24"/>
          <w:lang w:eastAsia="ar-SA"/>
        </w:rPr>
        <w:t xml:space="preserve">du statut de déplacé environnemental ayant pour origine le même bouleversement environnemental </w:t>
      </w:r>
      <w:r w:rsidR="005400F7" w:rsidRPr="00B004A9">
        <w:rPr>
          <w:rFonts w:ascii="Times New Roman" w:eastAsia="Times New Roman" w:hAnsi="Times New Roman" w:cs="Times New Roman"/>
          <w:sz w:val="24"/>
          <w:szCs w:val="24"/>
          <w:lang w:eastAsia="ar-SA"/>
        </w:rPr>
        <w:t xml:space="preserve">ou climatique </w:t>
      </w:r>
      <w:r w:rsidRPr="00B004A9">
        <w:rPr>
          <w:rFonts w:ascii="Times New Roman" w:eastAsia="Times New Roman" w:hAnsi="Times New Roman" w:cs="Times New Roman"/>
          <w:sz w:val="24"/>
          <w:szCs w:val="24"/>
          <w:lang w:eastAsia="ar-SA"/>
        </w:rPr>
        <w:t xml:space="preserve">peuvent être </w:t>
      </w:r>
      <w:r w:rsidR="00F725FA" w:rsidRPr="00B004A9">
        <w:rPr>
          <w:rFonts w:ascii="Times New Roman" w:eastAsia="Times New Roman" w:hAnsi="Times New Roman" w:cs="Times New Roman"/>
          <w:sz w:val="24"/>
          <w:szCs w:val="24"/>
          <w:lang w:eastAsia="ar-SA"/>
        </w:rPr>
        <w:t>re</w:t>
      </w:r>
      <w:r w:rsidRPr="00B004A9">
        <w:rPr>
          <w:rFonts w:ascii="Times New Roman" w:eastAsia="Times New Roman" w:hAnsi="Times New Roman" w:cs="Times New Roman"/>
          <w:sz w:val="24"/>
          <w:szCs w:val="24"/>
          <w:lang w:eastAsia="ar-SA"/>
        </w:rPr>
        <w:t>groupées. En pareil cas, le groupe de demandeurs est représenté et assisté par un ou plusieurs conseils communs de leur choix ou commis d’office. Des interprètes-traducteurs sont mis gratuitement à la disposition des demandeurs et de leur</w:t>
      </w:r>
      <w:r w:rsidR="001A28A9" w:rsidRPr="00B004A9">
        <w:rPr>
          <w:rFonts w:ascii="Times New Roman" w:eastAsia="Times New Roman" w:hAnsi="Times New Roman" w:cs="Times New Roman"/>
          <w:sz w:val="24"/>
          <w:szCs w:val="24"/>
          <w:lang w:eastAsia="ar-SA"/>
        </w:rPr>
        <w:t>s</w:t>
      </w:r>
      <w:r w:rsidRPr="00B004A9">
        <w:rPr>
          <w:rFonts w:ascii="Times New Roman" w:eastAsia="Times New Roman" w:hAnsi="Times New Roman" w:cs="Times New Roman"/>
          <w:sz w:val="24"/>
          <w:szCs w:val="24"/>
          <w:lang w:eastAsia="ar-SA"/>
        </w:rPr>
        <w:t xml:space="preserve"> conseil</w:t>
      </w:r>
      <w:r w:rsidR="001A28A9" w:rsidRPr="00B004A9">
        <w:rPr>
          <w:rFonts w:ascii="Times New Roman" w:eastAsia="Times New Roman" w:hAnsi="Times New Roman" w:cs="Times New Roman"/>
          <w:sz w:val="24"/>
          <w:szCs w:val="24"/>
          <w:lang w:eastAsia="ar-SA"/>
        </w:rPr>
        <w:t>s</w:t>
      </w:r>
      <w:r w:rsidRPr="00B004A9">
        <w:rPr>
          <w:rFonts w:ascii="Times New Roman" w:eastAsia="Times New Roman" w:hAnsi="Times New Roman" w:cs="Times New Roman"/>
          <w:sz w:val="24"/>
          <w:szCs w:val="24"/>
          <w:lang w:eastAsia="ar-SA"/>
        </w:rPr>
        <w:t xml:space="preserve"> aux différents stades de la procédure.</w:t>
      </w:r>
    </w:p>
    <w:p w14:paraId="25DA516D" w14:textId="77777777" w:rsidR="001A28A9" w:rsidRPr="00B004A9" w:rsidRDefault="001A28A9" w:rsidP="002F0018">
      <w:pPr>
        <w:suppressAutoHyphens/>
        <w:spacing w:after="0" w:line="240" w:lineRule="auto"/>
        <w:jc w:val="both"/>
        <w:rPr>
          <w:rFonts w:ascii="Times New Roman" w:eastAsia="Times New Roman" w:hAnsi="Times New Roman" w:cs="Times New Roman"/>
          <w:sz w:val="24"/>
          <w:szCs w:val="24"/>
          <w:lang w:eastAsia="ar-SA"/>
        </w:rPr>
      </w:pPr>
    </w:p>
    <w:p w14:paraId="43729133" w14:textId="77777777" w:rsidR="002F0018" w:rsidRDefault="001A28A9"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6. </w:t>
      </w:r>
      <w:r w:rsidR="005400F7" w:rsidRPr="00B004A9">
        <w:rPr>
          <w:rFonts w:ascii="Times New Roman" w:eastAsia="Times New Roman" w:hAnsi="Times New Roman" w:cs="Times New Roman"/>
          <w:sz w:val="24"/>
          <w:szCs w:val="24"/>
          <w:lang w:eastAsia="ar-SA"/>
        </w:rPr>
        <w:t>L’existence d’une demande collective</w:t>
      </w:r>
      <w:r w:rsidR="002F0018" w:rsidRPr="00B004A9">
        <w:rPr>
          <w:rFonts w:ascii="Times New Roman" w:eastAsia="Times New Roman" w:hAnsi="Times New Roman" w:cs="Times New Roman"/>
          <w:sz w:val="24"/>
          <w:szCs w:val="24"/>
          <w:lang w:eastAsia="ar-SA"/>
        </w:rPr>
        <w:t xml:space="preserve"> ne fait pas obstacle à d’éventuelles demandes individuelles ou </w:t>
      </w:r>
      <w:r w:rsidR="005400F7" w:rsidRPr="00B004A9">
        <w:rPr>
          <w:rFonts w:ascii="Times New Roman" w:eastAsia="Times New Roman" w:hAnsi="Times New Roman" w:cs="Times New Roman"/>
          <w:sz w:val="24"/>
          <w:szCs w:val="24"/>
          <w:lang w:eastAsia="ar-SA"/>
        </w:rPr>
        <w:t>regroupées</w:t>
      </w:r>
      <w:r w:rsidR="002F0018" w:rsidRPr="00B004A9">
        <w:rPr>
          <w:rFonts w:ascii="Times New Roman" w:eastAsia="Times New Roman" w:hAnsi="Times New Roman" w:cs="Times New Roman"/>
          <w:sz w:val="24"/>
          <w:szCs w:val="24"/>
          <w:lang w:eastAsia="ar-SA"/>
        </w:rPr>
        <w:t xml:space="preserve"> déposées ultérieurement pour le même bouleversement</w:t>
      </w:r>
      <w:r w:rsidR="00590D85">
        <w:rPr>
          <w:rFonts w:ascii="Times New Roman" w:eastAsia="Times New Roman" w:hAnsi="Times New Roman" w:cs="Times New Roman"/>
          <w:sz w:val="24"/>
          <w:szCs w:val="24"/>
          <w:lang w:eastAsia="ar-SA"/>
        </w:rPr>
        <w:t>.</w:t>
      </w:r>
    </w:p>
    <w:p w14:paraId="1D3919C3" w14:textId="77777777" w:rsidR="004B55E7" w:rsidRPr="00B004A9" w:rsidRDefault="004B55E7" w:rsidP="002F0018">
      <w:pPr>
        <w:suppressAutoHyphens/>
        <w:spacing w:after="0" w:line="240" w:lineRule="auto"/>
        <w:jc w:val="both"/>
        <w:rPr>
          <w:rFonts w:ascii="Times New Roman" w:eastAsia="Times New Roman" w:hAnsi="Times New Roman" w:cs="Times New Roman"/>
          <w:strike/>
          <w:sz w:val="24"/>
          <w:szCs w:val="24"/>
          <w:lang w:eastAsia="ar-SA"/>
        </w:rPr>
      </w:pPr>
    </w:p>
    <w:p w14:paraId="329E0537"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733ACB5F" w14:textId="7417D62F" w:rsidR="002F0018" w:rsidRPr="00B004A9" w:rsidRDefault="002F0018" w:rsidP="005E7F5C">
      <w:pPr>
        <w:suppressAutoHyphens/>
        <w:spacing w:after="0" w:line="240" w:lineRule="auto"/>
        <w:rPr>
          <w:rFonts w:ascii="Times New Roman" w:eastAsia="Times New Roman" w:hAnsi="Times New Roman" w:cs="HelveticaNeue-Roman"/>
          <w:b/>
          <w:sz w:val="24"/>
          <w:szCs w:val="20"/>
          <w:lang w:eastAsia="ar-SA"/>
        </w:rPr>
      </w:pPr>
      <w:r w:rsidRPr="005E7F5C">
        <w:rPr>
          <w:rFonts w:ascii="Times New Roman" w:eastAsia="Times New Roman" w:hAnsi="Times New Roman" w:cs="Times New Roman"/>
          <w:b/>
          <w:sz w:val="24"/>
          <w:szCs w:val="24"/>
          <w:u w:val="single"/>
          <w:lang w:eastAsia="ar-SA"/>
        </w:rPr>
        <w:t>Article 17</w:t>
      </w:r>
      <w:r w:rsidRPr="00B004A9">
        <w:rPr>
          <w:rFonts w:ascii="Times New Roman" w:eastAsia="Times New Roman" w:hAnsi="Times New Roman" w:cs="Times New Roman"/>
          <w:b/>
          <w:sz w:val="24"/>
          <w:szCs w:val="24"/>
          <w:lang w:eastAsia="ar-SA"/>
        </w:rPr>
        <w:t xml:space="preserve"> </w:t>
      </w:r>
      <w:r w:rsidR="007F480A">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Commissions des</w:t>
      </w:r>
      <w:r w:rsidRPr="00B004A9">
        <w:rPr>
          <w:rFonts w:ascii="Times New Roman" w:eastAsia="Times New Roman" w:hAnsi="Times New Roman" w:cs="HelveticaNeue-Roman"/>
          <w:b/>
          <w:sz w:val="24"/>
          <w:szCs w:val="20"/>
          <w:lang w:eastAsia="ar-SA"/>
        </w:rPr>
        <w:t xml:space="preserve"> déplacés environnementaux</w:t>
      </w:r>
    </w:p>
    <w:p w14:paraId="3198E4C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Times New Roman"/>
          <w:sz w:val="24"/>
          <w:szCs w:val="24"/>
          <w:lang w:eastAsia="ar-SA"/>
        </w:rPr>
      </w:pPr>
    </w:p>
    <w:p w14:paraId="518DD4CD" w14:textId="5180B366" w:rsidR="002F0018" w:rsidRPr="00B004A9" w:rsidRDefault="00A3684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D</w:t>
      </w:r>
      <w:r w:rsidR="002F0018" w:rsidRPr="00B004A9">
        <w:rPr>
          <w:rFonts w:ascii="Times New Roman" w:eastAsia="Times New Roman" w:hAnsi="Times New Roman" w:cs="HelveticaNeue-Roman"/>
          <w:sz w:val="24"/>
          <w:szCs w:val="20"/>
          <w:lang w:eastAsia="ar-SA"/>
        </w:rPr>
        <w:t xml:space="preserve">ès l’entrée en vigueur de la présente Convention, </w:t>
      </w:r>
      <w:r w:rsidRPr="00B004A9">
        <w:rPr>
          <w:rFonts w:ascii="Times New Roman" w:eastAsia="Times New Roman" w:hAnsi="Times New Roman" w:cs="HelveticaNeue-Roman"/>
          <w:sz w:val="24"/>
          <w:szCs w:val="20"/>
          <w:lang w:eastAsia="ar-SA"/>
        </w:rPr>
        <w:t xml:space="preserve">chaque Etat Partie </w:t>
      </w:r>
      <w:r w:rsidR="002F0018" w:rsidRPr="00B004A9">
        <w:rPr>
          <w:rFonts w:ascii="Times New Roman" w:eastAsia="Times New Roman" w:hAnsi="Times New Roman" w:cs="HelveticaNeue-Roman"/>
          <w:sz w:val="24"/>
          <w:szCs w:val="20"/>
          <w:lang w:eastAsia="ar-SA"/>
        </w:rPr>
        <w:t xml:space="preserve">crée une Commission nationale des déplacés environnementaux chargée de l’examen des demandes de </w:t>
      </w:r>
      <w:r w:rsidR="002F0018" w:rsidRPr="00B004A9">
        <w:rPr>
          <w:rFonts w:ascii="Times New Roman" w:eastAsia="Times New Roman" w:hAnsi="Times New Roman" w:cs="Times New Roman"/>
          <w:sz w:val="24"/>
          <w:szCs w:val="24"/>
          <w:lang w:eastAsia="ar-SA"/>
        </w:rPr>
        <w:t>reconnaissance</w:t>
      </w:r>
      <w:r w:rsidR="002F0018" w:rsidRPr="00B004A9">
        <w:rPr>
          <w:rFonts w:ascii="Times New Roman" w:eastAsia="Times New Roman" w:hAnsi="Times New Roman" w:cs="HelveticaNeue-Roman"/>
          <w:sz w:val="24"/>
          <w:szCs w:val="20"/>
          <w:lang w:eastAsia="ar-SA"/>
        </w:rPr>
        <w:t xml:space="preserve"> du statut</w:t>
      </w:r>
      <w:r w:rsidRPr="00B004A9">
        <w:rPr>
          <w:rFonts w:ascii="Times New Roman" w:eastAsia="Times New Roman" w:hAnsi="Times New Roman" w:cs="HelveticaNeue-Roman"/>
          <w:sz w:val="24"/>
          <w:szCs w:val="20"/>
          <w:lang w:eastAsia="ar-SA"/>
        </w:rPr>
        <w:t xml:space="preserve"> de déplacé environnemental. Chaque C</w:t>
      </w:r>
      <w:r w:rsidR="002F0018" w:rsidRPr="00B004A9">
        <w:rPr>
          <w:rFonts w:ascii="Times New Roman" w:eastAsia="Times New Roman" w:hAnsi="Times New Roman" w:cs="HelveticaNeue-Roman"/>
          <w:sz w:val="24"/>
          <w:szCs w:val="20"/>
          <w:lang w:eastAsia="ar-SA"/>
        </w:rPr>
        <w:t xml:space="preserve">ommission </w:t>
      </w:r>
      <w:r w:rsidRPr="00B004A9">
        <w:rPr>
          <w:rFonts w:ascii="Times New Roman" w:eastAsia="Times New Roman" w:hAnsi="Times New Roman" w:cs="HelveticaNeue-Roman"/>
          <w:sz w:val="24"/>
          <w:szCs w:val="20"/>
          <w:lang w:eastAsia="ar-SA"/>
        </w:rPr>
        <w:t xml:space="preserve">nationale </w:t>
      </w:r>
      <w:r w:rsidR="002F0018" w:rsidRPr="00B004A9">
        <w:rPr>
          <w:rFonts w:ascii="Times New Roman" w:eastAsia="Times New Roman" w:hAnsi="Times New Roman" w:cs="HelveticaNeue-Roman"/>
          <w:sz w:val="24"/>
          <w:szCs w:val="20"/>
          <w:lang w:eastAsia="ar-SA"/>
        </w:rPr>
        <w:t xml:space="preserve">est composée de </w:t>
      </w:r>
      <w:r w:rsidR="005A6B44">
        <w:rPr>
          <w:rFonts w:ascii="Times New Roman" w:eastAsia="Times New Roman" w:hAnsi="Times New Roman" w:cs="HelveticaNeue-Roman"/>
          <w:sz w:val="24"/>
          <w:szCs w:val="20"/>
          <w:lang w:eastAsia="ar-SA"/>
        </w:rPr>
        <w:t>neuf</w:t>
      </w:r>
      <w:r w:rsidR="002F0018" w:rsidRPr="00B004A9">
        <w:rPr>
          <w:rFonts w:ascii="Times New Roman" w:eastAsia="Times New Roman" w:hAnsi="Times New Roman" w:cs="HelveticaNeue-Roman"/>
          <w:sz w:val="24"/>
          <w:szCs w:val="20"/>
          <w:lang w:eastAsia="ar-SA"/>
        </w:rPr>
        <w:t xml:space="preserve"> personnalités indépendantes reconnues dans les domaines des droits de l’Homme, de l’environnement et de la paix. Les membres sont nommés par les plus hautes autori</w:t>
      </w:r>
      <w:r w:rsidRPr="00B004A9">
        <w:rPr>
          <w:rFonts w:ascii="Times New Roman" w:eastAsia="Times New Roman" w:hAnsi="Times New Roman" w:cs="HelveticaNeue-Roman"/>
          <w:sz w:val="24"/>
          <w:szCs w:val="20"/>
          <w:lang w:eastAsia="ar-SA"/>
        </w:rPr>
        <w:t>tés juridictionnelles de l’Etat concerné.</w:t>
      </w:r>
    </w:p>
    <w:p w14:paraId="492997E3" w14:textId="77777777" w:rsidR="00A36845" w:rsidRPr="00B004A9" w:rsidRDefault="00A3684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BB4AA04" w14:textId="77777777" w:rsidR="00A36845" w:rsidRPr="00B004A9" w:rsidRDefault="00A3684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Dès l’entrée en vigueur de la présente Convention</w:t>
      </w:r>
      <w:r w:rsidR="00A5619B" w:rsidRPr="00B004A9">
        <w:rPr>
          <w:rFonts w:ascii="Times New Roman" w:eastAsia="Times New Roman" w:hAnsi="Times New Roman" w:cs="HelveticaNeue-Roman"/>
          <w:sz w:val="24"/>
          <w:szCs w:val="20"/>
          <w:lang w:eastAsia="ar-SA"/>
        </w:rPr>
        <w:t xml:space="preserve"> et en fonction des compétences qui lui sont propres</w:t>
      </w:r>
      <w:r w:rsidRPr="00B004A9">
        <w:rPr>
          <w:rFonts w:ascii="Times New Roman" w:eastAsia="Times New Roman" w:hAnsi="Times New Roman" w:cs="HelveticaNeue-Roman"/>
          <w:sz w:val="24"/>
          <w:szCs w:val="20"/>
          <w:lang w:eastAsia="ar-SA"/>
        </w:rPr>
        <w:t xml:space="preserve">, chaque organisation </w:t>
      </w:r>
      <w:r w:rsidR="004B55E7">
        <w:rPr>
          <w:rFonts w:ascii="Times New Roman" w:eastAsia="Times New Roman" w:hAnsi="Times New Roman" w:cs="HelveticaNeue-Roman"/>
          <w:sz w:val="24"/>
          <w:szCs w:val="20"/>
          <w:lang w:eastAsia="ar-SA"/>
        </w:rPr>
        <w:t xml:space="preserve">régionale </w:t>
      </w:r>
      <w:r w:rsidRPr="00B004A9">
        <w:rPr>
          <w:rFonts w:ascii="Times New Roman" w:eastAsia="Times New Roman" w:hAnsi="Times New Roman" w:cs="HelveticaNeue-Roman"/>
          <w:sz w:val="24"/>
          <w:szCs w:val="20"/>
          <w:lang w:eastAsia="ar-SA"/>
        </w:rPr>
        <w:t xml:space="preserve">d’intégration économique </w:t>
      </w:r>
      <w:r w:rsidR="00A5619B" w:rsidRPr="00B004A9">
        <w:rPr>
          <w:rFonts w:ascii="Times New Roman" w:eastAsia="Times New Roman" w:hAnsi="Times New Roman" w:cs="HelveticaNeue-Roman"/>
          <w:sz w:val="24"/>
          <w:szCs w:val="20"/>
          <w:lang w:eastAsia="ar-SA"/>
        </w:rPr>
        <w:t xml:space="preserve">peut </w:t>
      </w:r>
      <w:r w:rsidRPr="00B004A9">
        <w:rPr>
          <w:rFonts w:ascii="Times New Roman" w:eastAsia="Times New Roman" w:hAnsi="Times New Roman" w:cs="HelveticaNeue-Roman"/>
          <w:sz w:val="24"/>
          <w:szCs w:val="20"/>
          <w:lang w:eastAsia="ar-SA"/>
        </w:rPr>
        <w:t>crée</w:t>
      </w:r>
      <w:r w:rsidR="00A5619B" w:rsidRPr="00B004A9">
        <w:rPr>
          <w:rFonts w:ascii="Times New Roman" w:eastAsia="Times New Roman" w:hAnsi="Times New Roman" w:cs="HelveticaNeue-Roman"/>
          <w:sz w:val="24"/>
          <w:szCs w:val="20"/>
          <w:lang w:eastAsia="ar-SA"/>
        </w:rPr>
        <w:t>r</w:t>
      </w:r>
      <w:r w:rsidRPr="00B004A9">
        <w:rPr>
          <w:rFonts w:ascii="Times New Roman" w:eastAsia="Times New Roman" w:hAnsi="Times New Roman" w:cs="HelveticaNeue-Roman"/>
          <w:sz w:val="24"/>
          <w:szCs w:val="20"/>
          <w:lang w:eastAsia="ar-SA"/>
        </w:rPr>
        <w:t xml:space="preserve"> une Commission </w:t>
      </w:r>
      <w:r w:rsidR="00A5619B" w:rsidRPr="00B004A9">
        <w:rPr>
          <w:rFonts w:ascii="Times New Roman" w:eastAsia="Times New Roman" w:hAnsi="Times New Roman" w:cs="HelveticaNeue-Roman"/>
          <w:sz w:val="24"/>
          <w:szCs w:val="20"/>
          <w:lang w:eastAsia="ar-SA"/>
        </w:rPr>
        <w:t xml:space="preserve">chargée de l’examen des demandes de reconnaissance du statut de déplacé environnemental. </w:t>
      </w:r>
    </w:p>
    <w:p w14:paraId="3CEB5164" w14:textId="77777777" w:rsidR="005400F7" w:rsidRPr="00B004A9" w:rsidRDefault="005400F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A9E3F6C"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13F3E0C3" w14:textId="516F204D" w:rsidR="002F0018" w:rsidRPr="00B004A9" w:rsidRDefault="002F0018" w:rsidP="005E7F5C">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18</w:t>
      </w:r>
      <w:r w:rsidRPr="00B004A9">
        <w:rPr>
          <w:rFonts w:ascii="Times New Roman" w:eastAsia="Times New Roman" w:hAnsi="Times New Roman" w:cs="Times New Roman"/>
          <w:b/>
          <w:sz w:val="24"/>
          <w:szCs w:val="24"/>
          <w:lang w:eastAsia="ar-SA"/>
        </w:rPr>
        <w:t xml:space="preserve"> </w:t>
      </w:r>
      <w:r w:rsidR="007F480A">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Appel devant la Haute Autorité</w:t>
      </w:r>
    </w:p>
    <w:p w14:paraId="0E025A1B"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0B47794E" w14:textId="2F37186B" w:rsidR="002F0018"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 xml:space="preserve">1. Les décisions des commissions </w:t>
      </w:r>
      <w:r w:rsidR="00FA0A28" w:rsidRPr="00B004A9">
        <w:rPr>
          <w:rFonts w:ascii="Times New Roman" w:eastAsia="Times New Roman" w:hAnsi="Times New Roman" w:cs="Times New Roman"/>
          <w:sz w:val="24"/>
          <w:szCs w:val="24"/>
          <w:lang w:eastAsia="ar-SA"/>
        </w:rPr>
        <w:t xml:space="preserve">des déplacés environnementaux </w:t>
      </w:r>
      <w:r w:rsidRPr="00B004A9">
        <w:rPr>
          <w:rFonts w:ascii="Times New Roman" w:eastAsia="Times New Roman" w:hAnsi="Times New Roman" w:cs="Times New Roman"/>
          <w:sz w:val="24"/>
          <w:szCs w:val="24"/>
          <w:lang w:eastAsia="ar-SA"/>
        </w:rPr>
        <w:t xml:space="preserve">peuvent faire l’objet d’un appel devant la Haute Autorité </w:t>
      </w:r>
      <w:r w:rsidR="002143D7">
        <w:rPr>
          <w:rFonts w:ascii="Times New Roman" w:eastAsia="Times New Roman" w:hAnsi="Times New Roman" w:cs="Times New Roman"/>
          <w:sz w:val="24"/>
          <w:szCs w:val="24"/>
          <w:lang w:eastAsia="ar-SA"/>
        </w:rPr>
        <w:t>visée à l’art</w:t>
      </w:r>
      <w:r w:rsidR="005A6B44">
        <w:rPr>
          <w:rFonts w:ascii="Times New Roman" w:eastAsia="Times New Roman" w:hAnsi="Times New Roman" w:cs="Times New Roman"/>
          <w:sz w:val="24"/>
          <w:szCs w:val="24"/>
          <w:lang w:eastAsia="ar-SA"/>
        </w:rPr>
        <w:t xml:space="preserve">icle </w:t>
      </w:r>
      <w:r w:rsidR="002143D7">
        <w:rPr>
          <w:rFonts w:ascii="Times New Roman" w:eastAsia="Times New Roman" w:hAnsi="Times New Roman" w:cs="Times New Roman"/>
          <w:sz w:val="24"/>
          <w:szCs w:val="24"/>
          <w:lang w:eastAsia="ar-SA"/>
        </w:rPr>
        <w:t xml:space="preserve">22 </w:t>
      </w:r>
      <w:r w:rsidRPr="00B004A9">
        <w:rPr>
          <w:rFonts w:ascii="Times New Roman" w:eastAsia="Times New Roman" w:hAnsi="Times New Roman" w:cs="Times New Roman"/>
          <w:sz w:val="24"/>
          <w:szCs w:val="24"/>
          <w:lang w:eastAsia="ar-SA"/>
        </w:rPr>
        <w:t xml:space="preserve">dans un délai d’un mois </w:t>
      </w:r>
      <w:r w:rsidR="00FA0A28" w:rsidRPr="00B004A9">
        <w:rPr>
          <w:rFonts w:ascii="Times New Roman" w:eastAsia="Times New Roman" w:hAnsi="Times New Roman" w:cs="Times New Roman"/>
          <w:sz w:val="24"/>
          <w:szCs w:val="24"/>
          <w:lang w:eastAsia="ar-SA"/>
        </w:rPr>
        <w:t>à compter de leur notification au demandeur.</w:t>
      </w:r>
    </w:p>
    <w:p w14:paraId="5005615A" w14:textId="77777777" w:rsidR="004B55E7" w:rsidRPr="00B004A9" w:rsidRDefault="004B55E7" w:rsidP="002F0018">
      <w:pPr>
        <w:suppressAutoHyphens/>
        <w:spacing w:after="0" w:line="240" w:lineRule="auto"/>
        <w:jc w:val="both"/>
        <w:rPr>
          <w:rFonts w:ascii="Times New Roman" w:eastAsia="Times New Roman" w:hAnsi="Times New Roman" w:cs="Times New Roman"/>
          <w:sz w:val="24"/>
          <w:szCs w:val="24"/>
          <w:lang w:eastAsia="ar-SA"/>
        </w:rPr>
      </w:pPr>
    </w:p>
    <w:p w14:paraId="7974A67D" w14:textId="77777777" w:rsidR="002F0018"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2. L’appel du demandeur est suspensif et emporte prorogation de plein droit du titre de séjour provisoire préalablement délivré.</w:t>
      </w:r>
    </w:p>
    <w:p w14:paraId="0B23FFBA" w14:textId="77777777" w:rsidR="004B55E7" w:rsidRPr="00B004A9" w:rsidRDefault="004B55E7" w:rsidP="002F0018">
      <w:pPr>
        <w:suppressAutoHyphens/>
        <w:spacing w:after="0" w:line="240" w:lineRule="auto"/>
        <w:jc w:val="both"/>
        <w:rPr>
          <w:rFonts w:ascii="Times New Roman" w:eastAsia="Times New Roman" w:hAnsi="Times New Roman" w:cs="Times New Roman"/>
          <w:sz w:val="24"/>
          <w:szCs w:val="24"/>
          <w:lang w:eastAsia="ar-SA"/>
        </w:rPr>
      </w:pPr>
    </w:p>
    <w:p w14:paraId="7F162ED9" w14:textId="6FB090AB" w:rsidR="002F0018" w:rsidRDefault="001F7C7D"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3. T</w:t>
      </w:r>
      <w:r w:rsidR="002F0018" w:rsidRPr="00B004A9">
        <w:rPr>
          <w:rFonts w:ascii="Times New Roman" w:eastAsia="Times New Roman" w:hAnsi="Times New Roman" w:cs="Times New Roman"/>
          <w:sz w:val="24"/>
          <w:szCs w:val="24"/>
          <w:lang w:eastAsia="ar-SA"/>
        </w:rPr>
        <w:t xml:space="preserve">oute Partie, tout État non Partie à la présente </w:t>
      </w:r>
      <w:r w:rsidR="005A6B44">
        <w:rPr>
          <w:rFonts w:ascii="Times New Roman" w:eastAsia="Times New Roman" w:hAnsi="Times New Roman" w:cs="Times New Roman"/>
          <w:sz w:val="24"/>
          <w:szCs w:val="24"/>
          <w:lang w:eastAsia="ar-SA"/>
        </w:rPr>
        <w:t>C</w:t>
      </w:r>
      <w:r w:rsidR="002F0018" w:rsidRPr="00B004A9">
        <w:rPr>
          <w:rFonts w:ascii="Times New Roman" w:eastAsia="Times New Roman" w:hAnsi="Times New Roman" w:cs="Times New Roman"/>
          <w:sz w:val="24"/>
          <w:szCs w:val="24"/>
          <w:lang w:eastAsia="ar-SA"/>
        </w:rPr>
        <w:t xml:space="preserve">onvention, toute ONG </w:t>
      </w:r>
      <w:r w:rsidRPr="00B004A9">
        <w:rPr>
          <w:rFonts w:ascii="Times New Roman" w:eastAsia="Times New Roman" w:hAnsi="Times New Roman" w:cs="Times New Roman"/>
          <w:sz w:val="24"/>
          <w:szCs w:val="24"/>
          <w:lang w:eastAsia="ar-SA"/>
        </w:rPr>
        <w:t xml:space="preserve">et toute institution académique </w:t>
      </w:r>
      <w:r w:rsidR="002F0018" w:rsidRPr="00B004A9">
        <w:rPr>
          <w:rFonts w:ascii="Times New Roman" w:eastAsia="Times New Roman" w:hAnsi="Times New Roman" w:cs="Times New Roman"/>
          <w:sz w:val="24"/>
          <w:szCs w:val="24"/>
          <w:lang w:eastAsia="ar-SA"/>
        </w:rPr>
        <w:t>intéressée</w:t>
      </w:r>
      <w:r w:rsidRPr="00B004A9">
        <w:rPr>
          <w:rFonts w:ascii="Times New Roman" w:eastAsia="Times New Roman" w:hAnsi="Times New Roman" w:cs="Times New Roman"/>
          <w:sz w:val="24"/>
          <w:szCs w:val="24"/>
          <w:lang w:eastAsia="ar-SA"/>
        </w:rPr>
        <w:t xml:space="preserve">s peut </w:t>
      </w:r>
      <w:r w:rsidR="002F0018" w:rsidRPr="00B004A9">
        <w:rPr>
          <w:rFonts w:ascii="Times New Roman" w:eastAsia="Times New Roman" w:hAnsi="Times New Roman" w:cs="Times New Roman"/>
          <w:sz w:val="24"/>
          <w:szCs w:val="24"/>
          <w:lang w:eastAsia="ar-SA"/>
        </w:rPr>
        <w:t>présenter des observation</w:t>
      </w:r>
      <w:r w:rsidR="00FA0A28" w:rsidRPr="00B004A9">
        <w:rPr>
          <w:rFonts w:ascii="Times New Roman" w:eastAsia="Times New Roman" w:hAnsi="Times New Roman" w:cs="Times New Roman"/>
          <w:sz w:val="24"/>
          <w:szCs w:val="24"/>
          <w:lang w:eastAsia="ar-SA"/>
        </w:rPr>
        <w:t>s écri</w:t>
      </w:r>
      <w:r w:rsidRPr="00B004A9">
        <w:rPr>
          <w:rFonts w:ascii="Times New Roman" w:eastAsia="Times New Roman" w:hAnsi="Times New Roman" w:cs="Times New Roman"/>
          <w:sz w:val="24"/>
          <w:szCs w:val="24"/>
          <w:lang w:eastAsia="ar-SA"/>
        </w:rPr>
        <w:t>tes et</w:t>
      </w:r>
      <w:r w:rsidR="00FA0A28" w:rsidRPr="00B004A9">
        <w:rPr>
          <w:rFonts w:ascii="Times New Roman" w:eastAsia="Times New Roman" w:hAnsi="Times New Roman" w:cs="Times New Roman"/>
          <w:sz w:val="24"/>
          <w:szCs w:val="24"/>
          <w:lang w:eastAsia="ar-SA"/>
        </w:rPr>
        <w:t xml:space="preserve"> prendre part </w:t>
      </w:r>
      <w:r w:rsidRPr="00B004A9">
        <w:rPr>
          <w:rFonts w:ascii="Times New Roman" w:eastAsia="Times New Roman" w:hAnsi="Times New Roman" w:cs="Times New Roman"/>
          <w:sz w:val="24"/>
          <w:szCs w:val="24"/>
          <w:lang w:eastAsia="ar-SA"/>
        </w:rPr>
        <w:t xml:space="preserve">aux </w:t>
      </w:r>
      <w:r w:rsidR="002F0018" w:rsidRPr="00B004A9">
        <w:rPr>
          <w:rFonts w:ascii="Times New Roman" w:eastAsia="Times New Roman" w:hAnsi="Times New Roman" w:cs="Times New Roman"/>
          <w:sz w:val="24"/>
          <w:szCs w:val="24"/>
          <w:lang w:eastAsia="ar-SA"/>
        </w:rPr>
        <w:t>audiences</w:t>
      </w:r>
      <w:r w:rsidRPr="00B004A9">
        <w:rPr>
          <w:rFonts w:ascii="Times New Roman" w:eastAsia="Times New Roman" w:hAnsi="Times New Roman" w:cs="Times New Roman"/>
          <w:sz w:val="24"/>
          <w:szCs w:val="24"/>
          <w:lang w:eastAsia="ar-SA"/>
        </w:rPr>
        <w:t xml:space="preserve"> de la Haute Autorité</w:t>
      </w:r>
      <w:r w:rsidR="002F0018" w:rsidRPr="00B004A9">
        <w:rPr>
          <w:rFonts w:ascii="Times New Roman" w:eastAsia="Times New Roman" w:hAnsi="Times New Roman" w:cs="Times New Roman"/>
          <w:sz w:val="24"/>
          <w:szCs w:val="24"/>
          <w:lang w:eastAsia="ar-SA"/>
        </w:rPr>
        <w:t>.</w:t>
      </w:r>
    </w:p>
    <w:p w14:paraId="11104873" w14:textId="77777777" w:rsidR="004B55E7" w:rsidRPr="00B004A9" w:rsidRDefault="004B55E7" w:rsidP="002F0018">
      <w:pPr>
        <w:suppressAutoHyphens/>
        <w:spacing w:after="0" w:line="240" w:lineRule="auto"/>
        <w:jc w:val="both"/>
        <w:rPr>
          <w:rFonts w:ascii="Times New Roman" w:eastAsia="Times New Roman" w:hAnsi="Times New Roman" w:cs="Times New Roman"/>
          <w:sz w:val="24"/>
          <w:szCs w:val="24"/>
          <w:lang w:eastAsia="ar-SA"/>
        </w:rPr>
      </w:pPr>
    </w:p>
    <w:p w14:paraId="38B822F1" w14:textId="63AADB1E" w:rsidR="002F0018" w:rsidRDefault="002F0018" w:rsidP="002F0018">
      <w:pPr>
        <w:suppressAutoHyphens/>
        <w:spacing w:after="0" w:line="240" w:lineRule="auto"/>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4. Les garanties procédurales prévues aux paragraphes 3 à 6 de l’article 16 s’appliquent</w:t>
      </w:r>
      <w:r w:rsidR="005A6B44">
        <w:rPr>
          <w:rFonts w:ascii="Times New Roman" w:eastAsia="Times New Roman" w:hAnsi="Times New Roman" w:cs="Times New Roman"/>
          <w:sz w:val="24"/>
          <w:szCs w:val="24"/>
          <w:lang w:eastAsia="ar-SA"/>
        </w:rPr>
        <w:t xml:space="preserve"> </w:t>
      </w:r>
      <w:r w:rsidR="005A6B44" w:rsidRPr="005A6B44">
        <w:rPr>
          <w:rFonts w:ascii="Times New Roman" w:eastAsia="Times New Roman" w:hAnsi="Times New Roman" w:cs="Times New Roman"/>
          <w:sz w:val="24"/>
          <w:szCs w:val="24"/>
          <w:lang w:eastAsia="ar-SA"/>
        </w:rPr>
        <w:t>aux audiences de la Haute Autorité</w:t>
      </w:r>
      <w:r w:rsidRPr="00B004A9">
        <w:rPr>
          <w:rFonts w:ascii="Times New Roman" w:eastAsia="Times New Roman" w:hAnsi="Times New Roman" w:cs="Times New Roman"/>
          <w:sz w:val="24"/>
          <w:szCs w:val="24"/>
          <w:lang w:eastAsia="ar-SA"/>
        </w:rPr>
        <w:t>.</w:t>
      </w:r>
    </w:p>
    <w:p w14:paraId="0B21561D" w14:textId="77777777" w:rsidR="004B55E7" w:rsidRPr="00B004A9" w:rsidRDefault="004B55E7" w:rsidP="002F0018">
      <w:pPr>
        <w:suppressAutoHyphens/>
        <w:spacing w:after="0" w:line="240" w:lineRule="auto"/>
        <w:jc w:val="both"/>
        <w:rPr>
          <w:rFonts w:ascii="Times New Roman" w:eastAsia="Times New Roman" w:hAnsi="Times New Roman" w:cs="Times New Roman"/>
          <w:sz w:val="24"/>
          <w:szCs w:val="24"/>
          <w:lang w:eastAsia="ar-SA"/>
        </w:rPr>
      </w:pPr>
    </w:p>
    <w:p w14:paraId="18F152DB"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7D04577F" w14:textId="2CA4F66D" w:rsidR="002F0018" w:rsidRPr="00B004A9" w:rsidRDefault="002F0018" w:rsidP="005E7F5C">
      <w:pPr>
        <w:suppressAutoHyphens/>
        <w:spacing w:after="0" w:line="240" w:lineRule="auto"/>
        <w:rPr>
          <w:rFonts w:ascii="Times New Roman" w:eastAsia="Times New Roman" w:hAnsi="Times New Roman" w:cs="Times New Roman"/>
          <w:b/>
          <w:sz w:val="24"/>
          <w:szCs w:val="24"/>
          <w:lang w:eastAsia="ar-SA"/>
        </w:rPr>
      </w:pPr>
      <w:r w:rsidRPr="005E7F5C">
        <w:rPr>
          <w:rFonts w:ascii="Times New Roman" w:eastAsia="Times New Roman" w:hAnsi="Times New Roman" w:cs="Times New Roman"/>
          <w:b/>
          <w:sz w:val="24"/>
          <w:szCs w:val="24"/>
          <w:u w:val="single"/>
          <w:lang w:eastAsia="ar-SA"/>
        </w:rPr>
        <w:t>Article 19</w:t>
      </w:r>
      <w:r w:rsidRPr="00B004A9">
        <w:rPr>
          <w:rFonts w:ascii="Times New Roman" w:eastAsia="Times New Roman" w:hAnsi="Times New Roman" w:cs="Times New Roman"/>
          <w:b/>
          <w:sz w:val="24"/>
          <w:szCs w:val="24"/>
          <w:lang w:eastAsia="ar-SA"/>
        </w:rPr>
        <w:t xml:space="preserve"> </w:t>
      </w:r>
      <w:r w:rsidR="007F480A">
        <w:rPr>
          <w:rFonts w:ascii="Times New Roman" w:eastAsia="Times New Roman" w:hAnsi="Times New Roman" w:cs="Times New Roman"/>
          <w:b/>
          <w:sz w:val="24"/>
          <w:szCs w:val="24"/>
          <w:lang w:eastAsia="ar-SA"/>
        </w:rPr>
        <w:t>-</w:t>
      </w:r>
      <w:r w:rsidRPr="00B004A9">
        <w:rPr>
          <w:rFonts w:ascii="Times New Roman" w:eastAsia="Times New Roman" w:hAnsi="Times New Roman" w:cs="Times New Roman"/>
          <w:b/>
          <w:sz w:val="24"/>
          <w:szCs w:val="24"/>
          <w:lang w:eastAsia="ar-SA"/>
        </w:rPr>
        <w:t xml:space="preserve"> Cessation du statut</w:t>
      </w:r>
    </w:p>
    <w:p w14:paraId="2A9DAF54" w14:textId="77777777" w:rsidR="002F0018" w:rsidRPr="00B004A9" w:rsidRDefault="002F0018" w:rsidP="002F0018">
      <w:pPr>
        <w:suppressAutoHyphens/>
        <w:spacing w:after="0" w:line="240" w:lineRule="auto"/>
        <w:jc w:val="both"/>
        <w:rPr>
          <w:rFonts w:ascii="Times New Roman" w:eastAsia="Times New Roman" w:hAnsi="Times New Roman" w:cs="Times New Roman"/>
          <w:sz w:val="24"/>
          <w:szCs w:val="24"/>
          <w:lang w:eastAsia="ar-SA"/>
        </w:rPr>
      </w:pPr>
    </w:p>
    <w:p w14:paraId="7E5BFDA8" w14:textId="77777777" w:rsidR="002F0018" w:rsidRDefault="002F0018" w:rsidP="002F0018">
      <w:pPr>
        <w:suppressAutoHyphens/>
        <w:autoSpaceDE w:val="0"/>
        <w:spacing w:after="0" w:line="240" w:lineRule="auto"/>
        <w:ind w:right="-108"/>
        <w:jc w:val="both"/>
        <w:rPr>
          <w:rFonts w:ascii="Times New Roman" w:eastAsia="Times New Roman" w:hAnsi="Times New Roman" w:cs="Times New Roman"/>
          <w:sz w:val="24"/>
          <w:szCs w:val="24"/>
          <w:lang w:eastAsia="ar-SA"/>
        </w:rPr>
      </w:pPr>
      <w:r w:rsidRPr="00B004A9">
        <w:rPr>
          <w:rFonts w:ascii="Times New Roman" w:eastAsia="Times New Roman" w:hAnsi="Times New Roman" w:cs="Times New Roman"/>
          <w:sz w:val="24"/>
          <w:szCs w:val="24"/>
          <w:lang w:eastAsia="ar-SA"/>
        </w:rPr>
        <w:t>1. La protection afférant au présent statut</w:t>
      </w:r>
      <w:r w:rsidR="00A5619B" w:rsidRPr="00B004A9">
        <w:rPr>
          <w:rFonts w:ascii="Times New Roman" w:eastAsia="Times New Roman" w:hAnsi="Times New Roman" w:cs="Times New Roman"/>
          <w:sz w:val="24"/>
          <w:szCs w:val="24"/>
          <w:lang w:eastAsia="ar-SA"/>
        </w:rPr>
        <w:t xml:space="preserve"> de déplacé environnemental</w:t>
      </w:r>
      <w:r w:rsidRPr="00B004A9">
        <w:rPr>
          <w:rFonts w:ascii="Times New Roman" w:eastAsia="Times New Roman" w:hAnsi="Times New Roman" w:cs="Times New Roman"/>
          <w:sz w:val="24"/>
          <w:szCs w:val="24"/>
          <w:lang w:eastAsia="ar-SA"/>
        </w:rPr>
        <w:t xml:space="preserve"> cesse lorsque les conditions de sa reconnaissance ne sont plus réunies.</w:t>
      </w:r>
    </w:p>
    <w:p w14:paraId="2A1F1590"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Times New Roman"/>
          <w:sz w:val="24"/>
          <w:szCs w:val="24"/>
          <w:lang w:eastAsia="ar-SA"/>
        </w:rPr>
      </w:pPr>
    </w:p>
    <w:p w14:paraId="058AEEC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Tout déplacé environnemental peut prolonger son séjour après la cessation du statut. L’Etat facilite alors le maintien de l’intéressé sur son territoire</w:t>
      </w:r>
      <w:r w:rsidR="00A5619B" w:rsidRPr="00B004A9">
        <w:rPr>
          <w:rFonts w:ascii="Times New Roman" w:eastAsia="Times New Roman" w:hAnsi="Times New Roman" w:cs="HelveticaNeue-Roman"/>
          <w:sz w:val="24"/>
          <w:szCs w:val="20"/>
          <w:lang w:eastAsia="ar-SA"/>
        </w:rPr>
        <w:t>.</w:t>
      </w:r>
    </w:p>
    <w:p w14:paraId="3DF754B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54798CBA"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Bold"/>
          <w:b/>
          <w:bCs/>
          <w:sz w:val="24"/>
          <w:szCs w:val="20"/>
          <w:lang w:eastAsia="ar-SA"/>
        </w:rPr>
      </w:pPr>
    </w:p>
    <w:p w14:paraId="5618A7C4" w14:textId="4F8E75FC"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Bold"/>
          <w:b/>
          <w:bCs/>
          <w:caps/>
          <w:sz w:val="24"/>
          <w:szCs w:val="20"/>
          <w:lang w:eastAsia="ar-SA"/>
        </w:rPr>
      </w:pPr>
      <w:r w:rsidRPr="00B004A9">
        <w:rPr>
          <w:rFonts w:ascii="Times New Roman" w:eastAsia="Times New Roman" w:hAnsi="Times New Roman" w:cs="HelveticaNeue-Bold"/>
          <w:b/>
          <w:bCs/>
          <w:caps/>
          <w:sz w:val="24"/>
          <w:szCs w:val="20"/>
          <w:lang w:eastAsia="ar-SA"/>
        </w:rPr>
        <w:lastRenderedPageBreak/>
        <w:t xml:space="preserve">Chapitre 6 </w:t>
      </w:r>
      <w:r w:rsidR="007F480A">
        <w:rPr>
          <w:rFonts w:ascii="Times New Roman" w:eastAsia="Times New Roman" w:hAnsi="Times New Roman" w:cs="HelveticaNeue-Bold"/>
          <w:b/>
          <w:bCs/>
          <w:caps/>
          <w:sz w:val="24"/>
          <w:szCs w:val="20"/>
          <w:lang w:eastAsia="ar-SA"/>
        </w:rPr>
        <w:t>-</w:t>
      </w:r>
      <w:r w:rsidRPr="00B004A9">
        <w:rPr>
          <w:rFonts w:ascii="Times New Roman" w:eastAsia="Times New Roman" w:hAnsi="Times New Roman" w:cs="HelveticaNeue-Bold"/>
          <w:b/>
          <w:bCs/>
          <w:caps/>
          <w:sz w:val="24"/>
          <w:szCs w:val="20"/>
          <w:lang w:eastAsia="ar-SA"/>
        </w:rPr>
        <w:t xml:space="preserve"> Institutions</w:t>
      </w:r>
      <w:r w:rsidR="00A5619B" w:rsidRPr="00B004A9">
        <w:rPr>
          <w:rFonts w:ascii="Times New Roman" w:eastAsia="Times New Roman" w:hAnsi="Times New Roman" w:cs="HelveticaNeue-Bold"/>
          <w:b/>
          <w:bCs/>
          <w:caps/>
          <w:sz w:val="24"/>
          <w:szCs w:val="20"/>
          <w:lang w:eastAsia="ar-SA"/>
        </w:rPr>
        <w:t xml:space="preserve"> et organes</w:t>
      </w:r>
    </w:p>
    <w:p w14:paraId="0AE8EF2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52AB888" w14:textId="27511BD7"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20</w:t>
      </w:r>
      <w:r w:rsidRPr="00B004A9">
        <w:rPr>
          <w:rFonts w:ascii="Times New Roman" w:eastAsia="Times New Roman" w:hAnsi="Times New Roman" w:cs="HelveticaNeue-Roman"/>
          <w:b/>
          <w:sz w:val="24"/>
          <w:szCs w:val="20"/>
          <w:lang w:eastAsia="ar-SA"/>
        </w:rPr>
        <w:t xml:space="preserve"> </w:t>
      </w:r>
      <w:r w:rsidR="000549F3">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Conférence des Parties</w:t>
      </w:r>
    </w:p>
    <w:p w14:paraId="72F5F05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011A5D3" w14:textId="1002E4A4" w:rsidR="00A5619B"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A5619B" w:rsidRPr="00B004A9">
        <w:rPr>
          <w:rFonts w:ascii="Times New Roman" w:eastAsia="Times New Roman" w:hAnsi="Times New Roman" w:cs="HelveticaNeue-Roman"/>
          <w:sz w:val="24"/>
          <w:szCs w:val="20"/>
          <w:lang w:eastAsia="ar-SA"/>
        </w:rPr>
        <w:t>Il est institué une Conférence des Parties dont la</w:t>
      </w:r>
      <w:r w:rsidRPr="00B004A9">
        <w:rPr>
          <w:rFonts w:ascii="Times New Roman" w:eastAsia="Times New Roman" w:hAnsi="Times New Roman" w:cs="HelveticaNeue-Roman"/>
          <w:sz w:val="24"/>
          <w:szCs w:val="20"/>
          <w:lang w:eastAsia="ar-SA"/>
        </w:rPr>
        <w:t xml:space="preserve"> première réunion est convoquée par le </w:t>
      </w:r>
      <w:r w:rsidR="001856A8">
        <w:rPr>
          <w:rFonts w:ascii="Times New Roman" w:eastAsia="Times New Roman" w:hAnsi="Times New Roman" w:cs="HelveticaNeue-Roman"/>
          <w:sz w:val="24"/>
          <w:szCs w:val="20"/>
          <w:lang w:eastAsia="ar-SA"/>
        </w:rPr>
        <w:t>D</w:t>
      </w:r>
      <w:r w:rsidRPr="00B004A9">
        <w:rPr>
          <w:rFonts w:ascii="Times New Roman" w:eastAsia="Times New Roman" w:hAnsi="Times New Roman" w:cs="HelveticaNeue-Roman"/>
          <w:sz w:val="24"/>
          <w:szCs w:val="20"/>
          <w:lang w:eastAsia="ar-SA"/>
        </w:rPr>
        <w:t xml:space="preserve">épositaire </w:t>
      </w:r>
      <w:r w:rsidR="00A5619B" w:rsidRPr="00B004A9">
        <w:rPr>
          <w:rFonts w:ascii="Times New Roman" w:eastAsia="Times New Roman" w:hAnsi="Times New Roman" w:cs="HelveticaNeue-Roman"/>
          <w:sz w:val="24"/>
          <w:szCs w:val="20"/>
          <w:lang w:eastAsia="ar-SA"/>
        </w:rPr>
        <w:t xml:space="preserve">visé à l’article </w:t>
      </w:r>
      <w:r w:rsidR="00E83052">
        <w:rPr>
          <w:rFonts w:ascii="Times New Roman" w:eastAsia="Times New Roman" w:hAnsi="Times New Roman" w:cs="HelveticaNeue-Roman"/>
          <w:sz w:val="24"/>
          <w:szCs w:val="20"/>
          <w:lang w:eastAsia="ar-SA"/>
        </w:rPr>
        <w:t>43</w:t>
      </w:r>
      <w:bookmarkStart w:id="8" w:name="_GoBack"/>
      <w:bookmarkEnd w:id="8"/>
      <w:r w:rsidR="00A5619B"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un an au plus tard après la date d’entrée en vigueur de la présente Convention. Par la suite, les réunion</w:t>
      </w:r>
      <w:r w:rsidR="00A5619B" w:rsidRPr="00B004A9">
        <w:rPr>
          <w:rFonts w:ascii="Times New Roman" w:eastAsia="Times New Roman" w:hAnsi="Times New Roman" w:cs="HelveticaNeue-Roman"/>
          <w:sz w:val="24"/>
          <w:szCs w:val="20"/>
          <w:lang w:eastAsia="ar-SA"/>
        </w:rPr>
        <w:t>s</w:t>
      </w:r>
      <w:r w:rsidRPr="00B004A9">
        <w:rPr>
          <w:rFonts w:ascii="Times New Roman" w:eastAsia="Times New Roman" w:hAnsi="Times New Roman" w:cs="HelveticaNeue-Roman"/>
          <w:sz w:val="24"/>
          <w:szCs w:val="20"/>
          <w:lang w:eastAsia="ar-SA"/>
        </w:rPr>
        <w:t xml:space="preserve"> ordinaire</w:t>
      </w:r>
      <w:r w:rsidR="00A5619B" w:rsidRPr="00B004A9">
        <w:rPr>
          <w:rFonts w:ascii="Times New Roman" w:eastAsia="Times New Roman" w:hAnsi="Times New Roman" w:cs="HelveticaNeue-Roman"/>
          <w:sz w:val="24"/>
          <w:szCs w:val="20"/>
          <w:lang w:eastAsia="ar-SA"/>
        </w:rPr>
        <w:t>s de la Conférence des Parties se tiennent</w:t>
      </w:r>
      <w:r w:rsidRPr="00B004A9">
        <w:rPr>
          <w:rFonts w:ascii="Times New Roman" w:eastAsia="Times New Roman" w:hAnsi="Times New Roman" w:cs="HelveticaNeue-Roman"/>
          <w:sz w:val="24"/>
          <w:szCs w:val="20"/>
          <w:lang w:eastAsia="ar-SA"/>
        </w:rPr>
        <w:t xml:space="preserve"> au moins une fois tous les deux ans. </w:t>
      </w:r>
    </w:p>
    <w:p w14:paraId="20136B4B" w14:textId="77777777" w:rsidR="00A5619B" w:rsidRPr="00B004A9" w:rsidRDefault="00A5619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407D558" w14:textId="39F684B7" w:rsidR="002F0018" w:rsidRPr="00B004A9" w:rsidRDefault="00A5619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Des</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réunions extraordinaires de la Conférence des Parties</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 xml:space="preserve">ont lieu à tout autre moment si la Conférence le juge nécessaire, ou à la demande écrite d’une Partie, sous réserve que, dans un délai de </w:t>
      </w:r>
      <w:r w:rsidR="001856A8">
        <w:rPr>
          <w:rFonts w:ascii="Times New Roman" w:eastAsia="Times New Roman" w:hAnsi="Times New Roman" w:cs="HelveticaNeue-Roman"/>
          <w:sz w:val="24"/>
          <w:szCs w:val="20"/>
          <w:lang w:eastAsia="ar-SA"/>
        </w:rPr>
        <w:t>six</w:t>
      </w:r>
      <w:r w:rsidRPr="00B004A9">
        <w:rPr>
          <w:rFonts w:ascii="Times New Roman" w:eastAsia="Times New Roman" w:hAnsi="Times New Roman" w:cs="HelveticaNeue-Roman"/>
          <w:sz w:val="24"/>
          <w:szCs w:val="20"/>
          <w:lang w:eastAsia="ar-SA"/>
        </w:rPr>
        <w:t xml:space="preserve"> mois suivant sa communication aux Parties par le </w:t>
      </w:r>
      <w:r w:rsidR="00744741">
        <w:rPr>
          <w:rFonts w:ascii="Times New Roman" w:eastAsia="Times New Roman" w:hAnsi="Times New Roman" w:cs="HelveticaNeue-Roman"/>
          <w:sz w:val="24"/>
          <w:szCs w:val="20"/>
          <w:lang w:eastAsia="ar-SA"/>
        </w:rPr>
        <w:t>S</w:t>
      </w:r>
      <w:r w:rsidRPr="00B004A9">
        <w:rPr>
          <w:rFonts w:ascii="Times New Roman" w:eastAsia="Times New Roman" w:hAnsi="Times New Roman" w:cs="HelveticaNeue-Roman"/>
          <w:sz w:val="24"/>
          <w:szCs w:val="20"/>
          <w:lang w:eastAsia="ar-SA"/>
        </w:rPr>
        <w:t xml:space="preserve">ecrétariat, cette demande soit appuyée par </w:t>
      </w:r>
      <w:r w:rsidR="00C13A82" w:rsidRPr="00B004A9">
        <w:rPr>
          <w:rFonts w:ascii="Times New Roman" w:eastAsia="Times New Roman" w:hAnsi="Times New Roman" w:cs="HelveticaNeue-Roman"/>
          <w:sz w:val="24"/>
          <w:szCs w:val="20"/>
          <w:lang w:eastAsia="ar-SA"/>
        </w:rPr>
        <w:t xml:space="preserve">un </w:t>
      </w:r>
      <w:r w:rsidR="002F0018" w:rsidRPr="00B004A9">
        <w:rPr>
          <w:rFonts w:ascii="Times New Roman" w:eastAsia="Times New Roman" w:hAnsi="Times New Roman" w:cs="HelveticaNeue-Roman"/>
          <w:sz w:val="24"/>
          <w:szCs w:val="20"/>
          <w:lang w:eastAsia="ar-SA"/>
        </w:rPr>
        <w:t xml:space="preserve">quart </w:t>
      </w:r>
      <w:r w:rsidR="00C13A82" w:rsidRPr="00B004A9">
        <w:rPr>
          <w:rFonts w:ascii="Times New Roman" w:eastAsia="Times New Roman" w:hAnsi="Times New Roman" w:cs="HelveticaNeue-Roman"/>
          <w:sz w:val="24"/>
          <w:szCs w:val="20"/>
          <w:lang w:eastAsia="ar-SA"/>
        </w:rPr>
        <w:t xml:space="preserve">au moins </w:t>
      </w:r>
      <w:r w:rsidR="002F0018" w:rsidRPr="00B004A9">
        <w:rPr>
          <w:rFonts w:ascii="Times New Roman" w:eastAsia="Times New Roman" w:hAnsi="Times New Roman" w:cs="HelveticaNeue-Roman"/>
          <w:sz w:val="24"/>
          <w:szCs w:val="20"/>
          <w:lang w:eastAsia="ar-SA"/>
        </w:rPr>
        <w:t>des Parties.</w:t>
      </w:r>
    </w:p>
    <w:p w14:paraId="5B90542E"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AFA3FED" w14:textId="77777777"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w:t>
      </w:r>
      <w:r w:rsidR="002F0018" w:rsidRPr="00B004A9">
        <w:rPr>
          <w:rFonts w:ascii="Times New Roman" w:eastAsia="Times New Roman" w:hAnsi="Times New Roman" w:cs="HelveticaNeue-Roman"/>
          <w:sz w:val="24"/>
          <w:szCs w:val="20"/>
          <w:lang w:eastAsia="ar-SA"/>
        </w:rPr>
        <w:t>. L</w:t>
      </w:r>
      <w:r w:rsidRPr="00B004A9">
        <w:rPr>
          <w:rFonts w:ascii="Times New Roman" w:eastAsia="Times New Roman" w:hAnsi="Times New Roman" w:cs="HelveticaNeue-Roman"/>
          <w:sz w:val="24"/>
          <w:szCs w:val="20"/>
          <w:lang w:eastAsia="ar-SA"/>
        </w:rPr>
        <w:t xml:space="preserve">a Conférence des Parties arrête et adopte à sa première réunion son règlement intérieur et ses règles de gestion financière. </w:t>
      </w:r>
    </w:p>
    <w:p w14:paraId="7D73516B" w14:textId="77777777"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C076C68" w14:textId="77777777" w:rsidR="002F0018"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4. Les réunions de la Conférence des Parties sont </w:t>
      </w:r>
      <w:r w:rsidR="002F0018" w:rsidRPr="00B004A9">
        <w:rPr>
          <w:rFonts w:ascii="Times New Roman" w:eastAsia="Times New Roman" w:hAnsi="Times New Roman" w:cs="HelveticaNeue-Roman"/>
          <w:sz w:val="24"/>
          <w:szCs w:val="20"/>
          <w:lang w:eastAsia="ar-SA"/>
        </w:rPr>
        <w:t>ouvert</w:t>
      </w:r>
      <w:r w:rsidRPr="00B004A9">
        <w:rPr>
          <w:rFonts w:ascii="Times New Roman" w:eastAsia="Times New Roman" w:hAnsi="Times New Roman" w:cs="HelveticaNeue-Roman"/>
          <w:sz w:val="24"/>
          <w:szCs w:val="20"/>
          <w:lang w:eastAsia="ar-SA"/>
        </w:rPr>
        <w:t>e</w:t>
      </w:r>
      <w:r w:rsidR="002F0018" w:rsidRPr="00B004A9">
        <w:rPr>
          <w:rFonts w:ascii="Times New Roman" w:eastAsia="Times New Roman" w:hAnsi="Times New Roman" w:cs="HelveticaNeue-Roman"/>
          <w:sz w:val="24"/>
          <w:szCs w:val="20"/>
          <w:lang w:eastAsia="ar-SA"/>
        </w:rPr>
        <w:t xml:space="preserve">s au public. </w:t>
      </w:r>
      <w:r w:rsidRPr="00B004A9">
        <w:rPr>
          <w:rFonts w:ascii="Times New Roman" w:eastAsia="Times New Roman" w:hAnsi="Times New Roman" w:cs="HelveticaNeue-Roman"/>
          <w:sz w:val="24"/>
          <w:szCs w:val="20"/>
          <w:lang w:eastAsia="ar-SA"/>
        </w:rPr>
        <w:t>Les ONG peuvent s’y</w:t>
      </w:r>
      <w:r w:rsidR="002F0018" w:rsidRPr="00B004A9">
        <w:rPr>
          <w:rFonts w:ascii="Times New Roman" w:eastAsia="Times New Roman" w:hAnsi="Times New Roman" w:cs="HelveticaNeue-Roman"/>
          <w:sz w:val="24"/>
          <w:szCs w:val="20"/>
          <w:lang w:eastAsia="ar-SA"/>
        </w:rPr>
        <w:t xml:space="preserve"> voir attribuer un statut d’observateur.</w:t>
      </w:r>
    </w:p>
    <w:p w14:paraId="53D6B96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6F93ACA3" w14:textId="2A772FF1" w:rsidR="002F0018"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5</w:t>
      </w:r>
      <w:r w:rsidR="002F0018" w:rsidRPr="00B004A9">
        <w:rPr>
          <w:rFonts w:ascii="Times New Roman" w:eastAsia="Times New Roman" w:hAnsi="Times New Roman" w:cs="HelveticaNeue-Roman"/>
          <w:sz w:val="24"/>
          <w:szCs w:val="20"/>
          <w:lang w:eastAsia="ar-SA"/>
        </w:rPr>
        <w:t xml:space="preserve">. La Conférence des Parties </w:t>
      </w:r>
      <w:r w:rsidRPr="00B004A9">
        <w:rPr>
          <w:rFonts w:ascii="Times New Roman" w:eastAsia="Times New Roman" w:hAnsi="Times New Roman" w:cs="HelveticaNeue-Roman"/>
          <w:sz w:val="24"/>
          <w:szCs w:val="20"/>
          <w:lang w:eastAsia="ar-SA"/>
        </w:rPr>
        <w:t xml:space="preserve">élit </w:t>
      </w:r>
      <w:r w:rsidR="002F0018" w:rsidRPr="00B004A9">
        <w:rPr>
          <w:rFonts w:ascii="Times New Roman" w:eastAsia="Times New Roman" w:hAnsi="Times New Roman" w:cs="HelveticaNeue-Roman"/>
          <w:sz w:val="24"/>
          <w:szCs w:val="20"/>
          <w:lang w:eastAsia="ar-SA"/>
        </w:rPr>
        <w:t xml:space="preserve">les membres du Conseil d’administration de l’Agence Mondiale pour les Déplacés Environnementaux, </w:t>
      </w:r>
      <w:r w:rsidR="00744741">
        <w:rPr>
          <w:rFonts w:ascii="Times New Roman" w:eastAsia="Times New Roman" w:hAnsi="Times New Roman" w:cs="HelveticaNeue-Roman"/>
          <w:sz w:val="24"/>
          <w:szCs w:val="20"/>
          <w:lang w:eastAsia="ar-SA"/>
        </w:rPr>
        <w:t xml:space="preserve">les membres </w:t>
      </w:r>
      <w:r w:rsidR="002F0018" w:rsidRPr="00B004A9">
        <w:rPr>
          <w:rFonts w:ascii="Times New Roman" w:eastAsia="Times New Roman" w:hAnsi="Times New Roman" w:cs="HelveticaNeue-Roman"/>
          <w:sz w:val="24"/>
          <w:szCs w:val="20"/>
          <w:lang w:eastAsia="ar-SA"/>
        </w:rPr>
        <w:t>du Fonds Mondial pour les Dé</w:t>
      </w:r>
      <w:r w:rsidRPr="00B004A9">
        <w:rPr>
          <w:rFonts w:ascii="Times New Roman" w:eastAsia="Times New Roman" w:hAnsi="Times New Roman" w:cs="HelveticaNeue-Roman"/>
          <w:sz w:val="24"/>
          <w:szCs w:val="20"/>
          <w:lang w:eastAsia="ar-SA"/>
        </w:rPr>
        <w:t xml:space="preserve">placés Environnementaux et </w:t>
      </w:r>
      <w:r w:rsidR="002F0018" w:rsidRPr="00B004A9">
        <w:rPr>
          <w:rFonts w:ascii="Times New Roman" w:eastAsia="Times New Roman" w:hAnsi="Times New Roman" w:cs="HelveticaNeue-Roman"/>
          <w:sz w:val="24"/>
          <w:szCs w:val="20"/>
          <w:lang w:eastAsia="ar-SA"/>
        </w:rPr>
        <w:t>les membres de la Haute Autorité.</w:t>
      </w:r>
    </w:p>
    <w:p w14:paraId="0F52CB9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6597316" w14:textId="23BFF391" w:rsidR="002F0018"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6</w:t>
      </w:r>
      <w:r w:rsidR="002F0018" w:rsidRPr="00B004A9">
        <w:rPr>
          <w:rFonts w:ascii="Times New Roman" w:eastAsia="Times New Roman" w:hAnsi="Times New Roman" w:cs="HelveticaNeue-Roman"/>
          <w:sz w:val="24"/>
          <w:szCs w:val="20"/>
          <w:lang w:eastAsia="ar-SA"/>
        </w:rPr>
        <w:t xml:space="preserve">. La Conférence des Parties examine et évalue </w:t>
      </w:r>
      <w:r w:rsidRPr="00B004A9">
        <w:rPr>
          <w:rFonts w:ascii="Times New Roman" w:eastAsia="Times New Roman" w:hAnsi="Times New Roman" w:cs="HelveticaNeue-Roman"/>
          <w:sz w:val="24"/>
          <w:szCs w:val="20"/>
          <w:lang w:eastAsia="ar-SA"/>
        </w:rPr>
        <w:t>en permanence la mise en œuvre de la Convention</w:t>
      </w:r>
      <w:r w:rsidR="00744741">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y compris l’adoption et l’application d</w:t>
      </w:r>
      <w:r w:rsidR="002F0018" w:rsidRPr="00B004A9">
        <w:rPr>
          <w:rFonts w:ascii="Times New Roman" w:eastAsia="Times New Roman" w:hAnsi="Times New Roman" w:cs="HelveticaNeue-Roman"/>
          <w:sz w:val="24"/>
          <w:szCs w:val="20"/>
          <w:lang w:eastAsia="ar-SA"/>
        </w:rPr>
        <w:t xml:space="preserve">es politiques </w:t>
      </w:r>
      <w:r w:rsidRPr="00B004A9">
        <w:rPr>
          <w:rFonts w:ascii="Times New Roman" w:eastAsia="Times New Roman" w:hAnsi="Times New Roman" w:cs="HelveticaNeue-Roman"/>
          <w:sz w:val="24"/>
          <w:szCs w:val="20"/>
          <w:lang w:eastAsia="ar-SA"/>
        </w:rPr>
        <w:t xml:space="preserve">et </w:t>
      </w:r>
      <w:r w:rsidR="002F0018" w:rsidRPr="00B004A9">
        <w:rPr>
          <w:rFonts w:ascii="Times New Roman" w:eastAsia="Times New Roman" w:hAnsi="Times New Roman" w:cs="HelveticaNeue-Roman"/>
          <w:sz w:val="24"/>
          <w:szCs w:val="20"/>
          <w:lang w:eastAsia="ar-SA"/>
        </w:rPr>
        <w:t xml:space="preserve">programmes visés à l’article </w:t>
      </w:r>
      <w:r w:rsidRPr="00B004A9">
        <w:rPr>
          <w:rFonts w:ascii="Times New Roman" w:eastAsia="Times New Roman" w:hAnsi="Times New Roman" w:cs="HelveticaNeue-Roman"/>
          <w:sz w:val="24"/>
          <w:szCs w:val="20"/>
          <w:lang w:eastAsia="ar-SA"/>
        </w:rPr>
        <w:t>6, à l’article 9</w:t>
      </w:r>
      <w:r w:rsidR="002F0018" w:rsidRPr="00B004A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paragraphe 2,</w:t>
      </w:r>
      <w:r w:rsidR="00053824">
        <w:rPr>
          <w:rFonts w:ascii="Times New Roman" w:eastAsia="Times New Roman" w:hAnsi="Times New Roman" w:cs="HelveticaNeue-Roman"/>
          <w:sz w:val="24"/>
          <w:szCs w:val="20"/>
          <w:lang w:eastAsia="ar-SA"/>
        </w:rPr>
        <w:t xml:space="preserve"> et à l’article 12, paragraphe</w:t>
      </w:r>
      <w:r w:rsidR="00744741">
        <w:rPr>
          <w:rFonts w:ascii="Times New Roman" w:eastAsia="Times New Roman" w:hAnsi="Times New Roman" w:cs="HelveticaNeue-Roman"/>
          <w:sz w:val="24"/>
          <w:szCs w:val="20"/>
          <w:lang w:eastAsia="ar-SA"/>
        </w:rPr>
        <w:t>s</w:t>
      </w:r>
      <w:r w:rsidR="00053824">
        <w:rPr>
          <w:rFonts w:ascii="Times New Roman" w:eastAsia="Times New Roman" w:hAnsi="Times New Roman" w:cs="HelveticaNeue-Roman"/>
          <w:sz w:val="24"/>
          <w:szCs w:val="20"/>
          <w:lang w:eastAsia="ar-SA"/>
        </w:rPr>
        <w:t xml:space="preserve"> 5.4 et 14.3</w:t>
      </w:r>
      <w:r w:rsidRPr="00B004A9">
        <w:rPr>
          <w:rFonts w:ascii="Times New Roman" w:eastAsia="Times New Roman" w:hAnsi="Times New Roman" w:cs="HelveticaNeue-Roman"/>
          <w:sz w:val="24"/>
          <w:szCs w:val="20"/>
          <w:lang w:eastAsia="ar-SA"/>
        </w:rPr>
        <w:t xml:space="preserve">, ainsi que </w:t>
      </w:r>
      <w:r w:rsidR="002F0018" w:rsidRPr="00B004A9">
        <w:rPr>
          <w:rFonts w:ascii="Times New Roman" w:eastAsia="Times New Roman" w:hAnsi="Times New Roman" w:cs="HelveticaNeue-Roman"/>
          <w:sz w:val="24"/>
          <w:szCs w:val="20"/>
          <w:lang w:eastAsia="ar-SA"/>
        </w:rPr>
        <w:t>les démarches juridiques et méthodo</w:t>
      </w:r>
      <w:del w:id="9" w:author="Ali Mekouar" w:date="2018-05-20T15:09:00Z">
        <w:r w:rsidR="002F0018" w:rsidRPr="00B004A9" w:rsidDel="00744741">
          <w:rPr>
            <w:rFonts w:ascii="Times New Roman" w:eastAsia="Times New Roman" w:hAnsi="Times New Roman" w:cs="HelveticaNeue-Roman"/>
            <w:sz w:val="24"/>
            <w:szCs w:val="20"/>
            <w:lang w:eastAsia="ar-SA"/>
          </w:rPr>
          <w:softHyphen/>
        </w:r>
      </w:del>
      <w:r w:rsidR="002F0018" w:rsidRPr="00B004A9">
        <w:rPr>
          <w:rFonts w:ascii="Times New Roman" w:eastAsia="Times New Roman" w:hAnsi="Times New Roman" w:cs="HelveticaNeue-Roman"/>
          <w:sz w:val="24"/>
          <w:szCs w:val="20"/>
          <w:lang w:eastAsia="ar-SA"/>
        </w:rPr>
        <w:t>logiques qu’ell</w:t>
      </w:r>
      <w:r w:rsidRPr="00B004A9">
        <w:rPr>
          <w:rFonts w:ascii="Times New Roman" w:eastAsia="Times New Roman" w:hAnsi="Times New Roman" w:cs="HelveticaNeue-Roman"/>
          <w:sz w:val="24"/>
          <w:szCs w:val="20"/>
          <w:lang w:eastAsia="ar-SA"/>
        </w:rPr>
        <w:t xml:space="preserve">es suivent pour assurer l’aide et </w:t>
      </w:r>
      <w:r w:rsidR="002F0018" w:rsidRPr="00B004A9">
        <w:rPr>
          <w:rFonts w:ascii="Times New Roman" w:eastAsia="Times New Roman" w:hAnsi="Times New Roman" w:cs="HelveticaNeue-Roman"/>
          <w:sz w:val="24"/>
          <w:szCs w:val="20"/>
          <w:lang w:eastAsia="ar-SA"/>
        </w:rPr>
        <w:t xml:space="preserve">l’assistance </w:t>
      </w:r>
      <w:r w:rsidRPr="00B004A9">
        <w:rPr>
          <w:rFonts w:ascii="Times New Roman" w:eastAsia="Times New Roman" w:hAnsi="Times New Roman" w:cs="HelveticaNeue-Roman"/>
          <w:sz w:val="24"/>
          <w:szCs w:val="20"/>
          <w:lang w:eastAsia="ar-SA"/>
        </w:rPr>
        <w:t xml:space="preserve">aux </w:t>
      </w:r>
      <w:r w:rsidR="002F0018" w:rsidRPr="00B004A9">
        <w:rPr>
          <w:rFonts w:ascii="Times New Roman" w:eastAsia="Times New Roman" w:hAnsi="Times New Roman" w:cs="HelveticaNeue-Roman"/>
          <w:sz w:val="24"/>
          <w:szCs w:val="20"/>
          <w:lang w:eastAsia="ar-SA"/>
        </w:rPr>
        <w:t>déplacés</w:t>
      </w:r>
      <w:r w:rsidRPr="00B004A9">
        <w:rPr>
          <w:rFonts w:ascii="Times New Roman" w:eastAsia="Times New Roman" w:hAnsi="Times New Roman" w:cs="HelveticaNeue-Roman"/>
          <w:sz w:val="24"/>
          <w:szCs w:val="20"/>
          <w:lang w:eastAsia="ar-SA"/>
        </w:rPr>
        <w:t xml:space="preserve"> environnementaux et pour </w:t>
      </w:r>
      <w:r w:rsidR="002F0018" w:rsidRPr="00B004A9">
        <w:rPr>
          <w:rFonts w:ascii="Times New Roman" w:eastAsia="Times New Roman" w:hAnsi="Times New Roman" w:cs="HelveticaNeue-Roman"/>
          <w:sz w:val="24"/>
          <w:szCs w:val="20"/>
          <w:lang w:eastAsia="ar-SA"/>
        </w:rPr>
        <w:t xml:space="preserve">améliorer </w:t>
      </w:r>
      <w:r w:rsidRPr="00B004A9">
        <w:rPr>
          <w:rFonts w:ascii="Times New Roman" w:eastAsia="Times New Roman" w:hAnsi="Times New Roman" w:cs="HelveticaNeue-Roman"/>
          <w:sz w:val="24"/>
          <w:szCs w:val="20"/>
          <w:lang w:eastAsia="ar-SA"/>
        </w:rPr>
        <w:t xml:space="preserve">les conditions de leur accueil. </w:t>
      </w:r>
    </w:p>
    <w:p w14:paraId="60A11045" w14:textId="77777777"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DFA1BE2" w14:textId="414E37D9"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7. La Conférence des Parties s’acquitte des fonctions qui lui sont assignées par la Convention et à cette fin : </w:t>
      </w:r>
    </w:p>
    <w:p w14:paraId="1F0C6766" w14:textId="6500FACD"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a) crée les organes subsidiaires qu’elle juge nécessaires à la mise en œuvre de la présente  Convention</w:t>
      </w:r>
      <w:r w:rsidR="00AB3AAD">
        <w:rPr>
          <w:rFonts w:ascii="Times New Roman" w:eastAsia="Times New Roman" w:hAnsi="Times New Roman" w:cs="HelveticaNeue-Roman"/>
          <w:sz w:val="24"/>
          <w:szCs w:val="20"/>
          <w:lang w:eastAsia="ar-SA"/>
        </w:rPr>
        <w:t> ;</w:t>
      </w:r>
    </w:p>
    <w:p w14:paraId="39E773AB" w14:textId="012AFD7E"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b)</w:t>
      </w:r>
      <w:r w:rsidR="004B55E7">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coopère, au besoin, avec les organisations internationales et les organismes intergouvernementaux et non gouvernementaux compétents</w:t>
      </w:r>
      <w:r w:rsidR="00AB3AAD">
        <w:rPr>
          <w:rFonts w:ascii="Times New Roman" w:eastAsia="Times New Roman" w:hAnsi="Times New Roman" w:cs="HelveticaNeue-Roman"/>
          <w:sz w:val="24"/>
          <w:szCs w:val="20"/>
          <w:lang w:eastAsia="ar-SA"/>
        </w:rPr>
        <w:t> ;</w:t>
      </w:r>
    </w:p>
    <w:p w14:paraId="7F4D4920" w14:textId="3E2521D0" w:rsidR="00C13A82" w:rsidRPr="00B004A9"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c) examine périodiquement toutes les informations qui lui sont communiquées ainsi que les rapports d’application</w:t>
      </w:r>
      <w:r w:rsidR="00053824">
        <w:rPr>
          <w:rFonts w:ascii="Times New Roman" w:eastAsia="Times New Roman" w:hAnsi="Times New Roman" w:cs="HelveticaNeue-Roman"/>
          <w:sz w:val="24"/>
          <w:szCs w:val="20"/>
          <w:lang w:eastAsia="ar-SA"/>
        </w:rPr>
        <w:t xml:space="preserve"> soumis en vertu de l’article 2</w:t>
      </w:r>
      <w:r w:rsidR="00E83052">
        <w:rPr>
          <w:rFonts w:ascii="Times New Roman" w:eastAsia="Times New Roman" w:hAnsi="Times New Roman" w:cs="HelveticaNeue-Roman"/>
          <w:sz w:val="24"/>
          <w:szCs w:val="20"/>
          <w:lang w:eastAsia="ar-SA"/>
        </w:rPr>
        <w:t>9</w:t>
      </w:r>
      <w:r w:rsidR="00AB3AAD">
        <w:rPr>
          <w:rFonts w:ascii="Times New Roman" w:eastAsia="Times New Roman" w:hAnsi="Times New Roman" w:cs="HelveticaNeue-Roman"/>
          <w:sz w:val="24"/>
          <w:szCs w:val="20"/>
          <w:lang w:eastAsia="ar-SA"/>
        </w:rPr>
        <w:t> ;</w:t>
      </w:r>
    </w:p>
    <w:p w14:paraId="52FB40F1" w14:textId="77777777" w:rsidR="002F0018" w:rsidRDefault="00C13A82"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d) examine et prend toute autre mesure nécessaire à la réalisation des objectifs de la présente Convention</w:t>
      </w:r>
      <w:r w:rsidR="00F40B23" w:rsidRPr="00B004A9">
        <w:rPr>
          <w:rFonts w:ascii="Times New Roman" w:eastAsia="Times New Roman" w:hAnsi="Times New Roman" w:cs="HelveticaNeue-Roman"/>
          <w:sz w:val="24"/>
          <w:szCs w:val="20"/>
          <w:lang w:eastAsia="ar-SA"/>
        </w:rPr>
        <w:t>.</w:t>
      </w:r>
    </w:p>
    <w:p w14:paraId="0BF7422F" w14:textId="77777777" w:rsidR="002143D7" w:rsidRDefault="002143D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7B2B661" w14:textId="70C151BA" w:rsidR="002143D7" w:rsidRDefault="002143D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8. Le secrétariat de la Conférence des Parties est confié à l’</w:t>
      </w:r>
      <w:r w:rsidR="00AB3AAD">
        <w:rPr>
          <w:rFonts w:ascii="Times New Roman" w:eastAsia="Times New Roman" w:hAnsi="Times New Roman" w:cs="HelveticaNeue-Roman"/>
          <w:sz w:val="24"/>
          <w:szCs w:val="20"/>
          <w:lang w:eastAsia="ar-SA"/>
        </w:rPr>
        <w:t>O</w:t>
      </w:r>
      <w:r>
        <w:rPr>
          <w:rFonts w:ascii="Times New Roman" w:eastAsia="Times New Roman" w:hAnsi="Times New Roman" w:cs="HelveticaNeue-Roman"/>
          <w:sz w:val="24"/>
          <w:szCs w:val="20"/>
          <w:lang w:eastAsia="ar-SA"/>
        </w:rPr>
        <w:t>rganisation Internationale pour les Migrations (</w:t>
      </w:r>
      <w:r w:rsidR="004453DA">
        <w:rPr>
          <w:rFonts w:ascii="Times New Roman" w:eastAsia="Times New Roman" w:hAnsi="Times New Roman" w:cs="HelveticaNeue-Roman"/>
          <w:sz w:val="24"/>
          <w:szCs w:val="20"/>
          <w:lang w:eastAsia="ar-SA"/>
        </w:rPr>
        <w:t>OIM)</w:t>
      </w:r>
      <w:r>
        <w:rPr>
          <w:rFonts w:ascii="Times New Roman" w:eastAsia="Times New Roman" w:hAnsi="Times New Roman" w:cs="HelveticaNeue-Roman"/>
          <w:sz w:val="24"/>
          <w:szCs w:val="20"/>
          <w:lang w:eastAsia="ar-SA"/>
        </w:rPr>
        <w:t>.</w:t>
      </w:r>
    </w:p>
    <w:p w14:paraId="0E0B6EA6" w14:textId="77777777" w:rsidR="005E7F5C" w:rsidRPr="00B004A9" w:rsidRDefault="005E7F5C"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7A08DC0" w14:textId="77777777" w:rsidR="002F0018" w:rsidRPr="00B004A9" w:rsidRDefault="002F0018" w:rsidP="002F0018">
      <w:pPr>
        <w:suppressAutoHyphens/>
        <w:autoSpaceDE w:val="0"/>
        <w:spacing w:after="0" w:line="240" w:lineRule="auto"/>
        <w:ind w:right="-108"/>
        <w:rPr>
          <w:rFonts w:ascii="Times New Roman" w:eastAsia="Times New Roman" w:hAnsi="Times New Roman" w:cs="HelveticaNeue-Roman"/>
          <w:sz w:val="24"/>
          <w:szCs w:val="20"/>
          <w:lang w:eastAsia="ar-SA"/>
        </w:rPr>
      </w:pPr>
    </w:p>
    <w:p w14:paraId="156AE87A" w14:textId="77777777"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21</w:t>
      </w:r>
      <w:r w:rsidRPr="00B004A9">
        <w:rPr>
          <w:rFonts w:ascii="Times New Roman" w:eastAsia="Times New Roman" w:hAnsi="Times New Roman" w:cs="HelveticaNeue-Roman"/>
          <w:b/>
          <w:sz w:val="24"/>
          <w:szCs w:val="20"/>
          <w:lang w:eastAsia="ar-SA"/>
        </w:rPr>
        <w:t xml:space="preserve"> - Agence Mondiale pour les Déplacés Environnementaux (AMDE)</w:t>
      </w:r>
    </w:p>
    <w:p w14:paraId="41654F1C"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6698C740"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F40B23" w:rsidRPr="00B004A9">
        <w:rPr>
          <w:rFonts w:ascii="Times New Roman" w:eastAsia="Times New Roman" w:hAnsi="Times New Roman" w:cs="HelveticaNeue-Roman"/>
          <w:sz w:val="24"/>
          <w:szCs w:val="20"/>
          <w:lang w:eastAsia="ar-SA"/>
        </w:rPr>
        <w:t>Il est créé u</w:t>
      </w:r>
      <w:r w:rsidRPr="00B004A9">
        <w:rPr>
          <w:rFonts w:ascii="Times New Roman" w:eastAsia="Times New Roman" w:hAnsi="Times New Roman" w:cs="HelveticaNeue-Roman"/>
          <w:sz w:val="24"/>
          <w:szCs w:val="20"/>
          <w:lang w:eastAsia="ar-SA"/>
        </w:rPr>
        <w:t xml:space="preserve">ne Agence Mondiale pour les Déplacés Environnementaux (AMDE) chargée de </w:t>
      </w:r>
      <w:r w:rsidR="00F40B23" w:rsidRPr="00B004A9">
        <w:rPr>
          <w:rFonts w:ascii="Times New Roman" w:eastAsia="Times New Roman" w:hAnsi="Times New Roman" w:cs="HelveticaNeue-Roman"/>
          <w:sz w:val="24"/>
          <w:szCs w:val="20"/>
          <w:lang w:eastAsia="ar-SA"/>
        </w:rPr>
        <w:t xml:space="preserve">promouvoir et de soutenir </w:t>
      </w:r>
      <w:r w:rsidRPr="00B004A9">
        <w:rPr>
          <w:rFonts w:ascii="Times New Roman" w:eastAsia="Times New Roman" w:hAnsi="Times New Roman" w:cs="HelveticaNeue-Roman"/>
          <w:sz w:val="24"/>
          <w:szCs w:val="20"/>
          <w:lang w:eastAsia="ar-SA"/>
        </w:rPr>
        <w:t>l’applic</w:t>
      </w:r>
      <w:r w:rsidR="00F40B23" w:rsidRPr="00B004A9">
        <w:rPr>
          <w:rFonts w:ascii="Times New Roman" w:eastAsia="Times New Roman" w:hAnsi="Times New Roman" w:cs="HelveticaNeue-Roman"/>
          <w:sz w:val="24"/>
          <w:szCs w:val="20"/>
          <w:lang w:eastAsia="ar-SA"/>
        </w:rPr>
        <w:t xml:space="preserve">ation de la présente Convention et de ses </w:t>
      </w:r>
      <w:r w:rsidR="009E0B83">
        <w:rPr>
          <w:rFonts w:ascii="Times New Roman" w:eastAsia="Times New Roman" w:hAnsi="Times New Roman" w:cs="HelveticaNeue-Roman"/>
          <w:sz w:val="24"/>
          <w:szCs w:val="20"/>
          <w:lang w:eastAsia="ar-SA"/>
        </w:rPr>
        <w:t>Protocole</w:t>
      </w:r>
      <w:r w:rsidR="00F40B23" w:rsidRPr="00B004A9">
        <w:rPr>
          <w:rFonts w:ascii="Times New Roman" w:eastAsia="Times New Roman" w:hAnsi="Times New Roman" w:cs="HelveticaNeue-Roman"/>
          <w:sz w:val="24"/>
          <w:szCs w:val="20"/>
          <w:lang w:eastAsia="ar-SA"/>
        </w:rPr>
        <w:t>s.</w:t>
      </w:r>
    </w:p>
    <w:p w14:paraId="0E20D98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D463D34" w14:textId="332D2678"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L</w:t>
      </w:r>
      <w:r w:rsidR="00F40B23" w:rsidRPr="00B004A9">
        <w:rPr>
          <w:rFonts w:ascii="Times New Roman" w:eastAsia="Times New Roman" w:hAnsi="Times New Roman" w:cs="HelveticaNeue-Roman"/>
          <w:sz w:val="24"/>
          <w:szCs w:val="20"/>
          <w:lang w:eastAsia="ar-SA"/>
        </w:rPr>
        <w:t>e secrétariat de l</w:t>
      </w:r>
      <w:r w:rsidRPr="00B004A9">
        <w:rPr>
          <w:rFonts w:ascii="Times New Roman" w:eastAsia="Times New Roman" w:hAnsi="Times New Roman" w:cs="HelveticaNeue-Roman"/>
          <w:sz w:val="24"/>
          <w:szCs w:val="20"/>
          <w:lang w:eastAsia="ar-SA"/>
        </w:rPr>
        <w:t xml:space="preserve">’AMDE </w:t>
      </w:r>
      <w:r w:rsidR="00F40B23" w:rsidRPr="00B004A9">
        <w:rPr>
          <w:rFonts w:ascii="Times New Roman" w:eastAsia="Times New Roman" w:hAnsi="Times New Roman" w:cs="HelveticaNeue-Roman"/>
          <w:sz w:val="24"/>
          <w:szCs w:val="20"/>
          <w:lang w:eastAsia="ar-SA"/>
        </w:rPr>
        <w:t xml:space="preserve">est confié à l’OIM. </w:t>
      </w:r>
    </w:p>
    <w:p w14:paraId="2AA6C4F7"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ADEFFBC"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3. L’AMDE compr</w:t>
      </w:r>
      <w:r w:rsidR="00F40B23" w:rsidRPr="00B004A9">
        <w:rPr>
          <w:rFonts w:ascii="Times New Roman" w:eastAsia="Times New Roman" w:hAnsi="Times New Roman" w:cs="HelveticaNeue-Roman"/>
          <w:sz w:val="24"/>
          <w:szCs w:val="10"/>
          <w:lang w:eastAsia="ar-SA"/>
        </w:rPr>
        <w:t>end un conseil d’administration et</w:t>
      </w:r>
      <w:r w:rsidRPr="00B004A9">
        <w:rPr>
          <w:rFonts w:ascii="Times New Roman" w:eastAsia="Times New Roman" w:hAnsi="Times New Roman" w:cs="HelveticaNeue-Roman"/>
          <w:sz w:val="24"/>
          <w:szCs w:val="10"/>
          <w:lang w:eastAsia="ar-SA"/>
        </w:rPr>
        <w:t xml:space="preserve"> un conseil scientifique. </w:t>
      </w:r>
    </w:p>
    <w:p w14:paraId="3805BE7E"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F69B087" w14:textId="77777777" w:rsidR="002F0018" w:rsidRPr="00B004A9" w:rsidRDefault="008133D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4. L’AMDE a pour missions :</w:t>
      </w:r>
    </w:p>
    <w:p w14:paraId="24A61332"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a) </w:t>
      </w:r>
      <w:r w:rsidR="002F0018" w:rsidRPr="00B004A9">
        <w:rPr>
          <w:rFonts w:ascii="Times New Roman" w:eastAsia="Times New Roman" w:hAnsi="Times New Roman" w:cs="HelveticaNeue-Roman"/>
          <w:sz w:val="24"/>
          <w:szCs w:val="20"/>
          <w:lang w:eastAsia="ar-SA"/>
        </w:rPr>
        <w:t xml:space="preserve">de conduire des travaux de prospective sur les évolutions des déplacements environnementaux </w:t>
      </w:r>
      <w:r w:rsidRPr="00B004A9">
        <w:rPr>
          <w:rFonts w:ascii="Times New Roman" w:eastAsia="Times New Roman" w:hAnsi="Times New Roman" w:cs="HelveticaNeue-Roman"/>
          <w:sz w:val="24"/>
          <w:szCs w:val="20"/>
          <w:lang w:eastAsia="ar-SA"/>
        </w:rPr>
        <w:t xml:space="preserve">et climatiques </w:t>
      </w:r>
      <w:r w:rsidR="002F0018" w:rsidRPr="00B004A9">
        <w:rPr>
          <w:rFonts w:ascii="Times New Roman" w:eastAsia="Times New Roman" w:hAnsi="Times New Roman" w:cs="HelveticaNeue-Roman"/>
          <w:sz w:val="24"/>
          <w:szCs w:val="20"/>
          <w:lang w:eastAsia="ar-SA"/>
        </w:rPr>
        <w:t>;</w:t>
      </w:r>
    </w:p>
    <w:p w14:paraId="123B2B13"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b) </w:t>
      </w:r>
      <w:r w:rsidR="002F0018" w:rsidRPr="00B004A9">
        <w:rPr>
          <w:rFonts w:ascii="Times New Roman" w:eastAsia="Times New Roman" w:hAnsi="Times New Roman" w:cs="HelveticaNeue-Roman"/>
          <w:sz w:val="24"/>
          <w:szCs w:val="20"/>
          <w:lang w:eastAsia="ar-SA"/>
        </w:rPr>
        <w:t xml:space="preserve">d’évaluer les politiques susceptibles d’engendrer des déplacements environnementaux </w:t>
      </w:r>
      <w:r w:rsidRPr="00B004A9">
        <w:rPr>
          <w:rFonts w:ascii="Times New Roman" w:eastAsia="Times New Roman" w:hAnsi="Times New Roman" w:cs="HelveticaNeue-Roman"/>
          <w:sz w:val="24"/>
          <w:szCs w:val="20"/>
          <w:lang w:eastAsia="ar-SA"/>
        </w:rPr>
        <w:t xml:space="preserve"> et climatiques </w:t>
      </w:r>
      <w:r w:rsidR="002F0018" w:rsidRPr="00B004A9">
        <w:rPr>
          <w:rFonts w:ascii="Times New Roman" w:eastAsia="Times New Roman" w:hAnsi="Times New Roman" w:cs="HelveticaNeue-Roman"/>
          <w:sz w:val="24"/>
          <w:szCs w:val="20"/>
          <w:lang w:eastAsia="ar-SA"/>
        </w:rPr>
        <w:t>;</w:t>
      </w:r>
    </w:p>
    <w:p w14:paraId="02F03D71"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c) </w:t>
      </w:r>
      <w:r w:rsidR="002F0018" w:rsidRPr="00B004A9">
        <w:rPr>
          <w:rFonts w:ascii="Times New Roman" w:eastAsia="Times New Roman" w:hAnsi="Times New Roman" w:cs="HelveticaNeue-Roman"/>
          <w:sz w:val="24"/>
          <w:szCs w:val="20"/>
          <w:lang w:eastAsia="ar-SA"/>
        </w:rPr>
        <w:t>de mobiliser les moyens visant à réduire les facteurs de vulnérabilité qui sont à l’origine des déplace</w:t>
      </w:r>
      <w:del w:id="10" w:author="Ali Mekouar" w:date="2018-05-20T18:27:00Z">
        <w:r w:rsidR="002F0018" w:rsidRPr="00B004A9" w:rsidDel="00AB3AAD">
          <w:rPr>
            <w:rFonts w:ascii="Times New Roman" w:eastAsia="Times New Roman" w:hAnsi="Times New Roman" w:cs="HelveticaNeue-Roman"/>
            <w:sz w:val="24"/>
            <w:szCs w:val="20"/>
            <w:lang w:eastAsia="ar-SA"/>
          </w:rPr>
          <w:softHyphen/>
        </w:r>
      </w:del>
      <w:r w:rsidR="002F0018" w:rsidRPr="00B004A9">
        <w:rPr>
          <w:rFonts w:ascii="Times New Roman" w:eastAsia="Times New Roman" w:hAnsi="Times New Roman" w:cs="HelveticaNeue-Roman"/>
          <w:sz w:val="24"/>
          <w:szCs w:val="20"/>
          <w:lang w:eastAsia="ar-SA"/>
        </w:rPr>
        <w:t>ments environnementaux</w:t>
      </w:r>
      <w:r w:rsidRPr="00B004A9">
        <w:rPr>
          <w:rFonts w:ascii="Times New Roman" w:eastAsia="Times New Roman" w:hAnsi="Times New Roman" w:cs="HelveticaNeue-Roman"/>
          <w:sz w:val="24"/>
          <w:szCs w:val="20"/>
          <w:lang w:eastAsia="ar-SA"/>
        </w:rPr>
        <w:t xml:space="preserve"> et climatiques</w:t>
      </w:r>
      <w:r w:rsidR="002F0018" w:rsidRPr="00B004A9">
        <w:rPr>
          <w:rFonts w:ascii="Times New Roman" w:eastAsia="Times New Roman" w:hAnsi="Times New Roman" w:cs="HelveticaNeue-Roman"/>
          <w:sz w:val="24"/>
          <w:szCs w:val="20"/>
          <w:lang w:eastAsia="ar-SA"/>
        </w:rPr>
        <w:t xml:space="preserve"> ;</w:t>
      </w:r>
    </w:p>
    <w:p w14:paraId="5571BABE"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d) </w:t>
      </w:r>
      <w:r w:rsidR="002F0018" w:rsidRPr="00B004A9">
        <w:rPr>
          <w:rFonts w:ascii="Times New Roman" w:eastAsia="Times New Roman" w:hAnsi="Times New Roman" w:cs="HelveticaNeue-Roman"/>
          <w:sz w:val="24"/>
          <w:szCs w:val="20"/>
          <w:lang w:eastAsia="ar-SA"/>
        </w:rPr>
        <w:t>de contribuer à l’organisation générale de l’assistance visant à prévenir, à limiter les déplacements</w:t>
      </w:r>
      <w:r w:rsidRPr="00B004A9">
        <w:rPr>
          <w:rFonts w:ascii="Times New Roman" w:eastAsia="Times New Roman" w:hAnsi="Times New Roman" w:cs="HelveticaNeue-Roman"/>
          <w:sz w:val="24"/>
          <w:szCs w:val="20"/>
          <w:lang w:eastAsia="ar-SA"/>
        </w:rPr>
        <w:t xml:space="preserve"> environnementaux et climatiques,</w:t>
      </w:r>
      <w:r w:rsidR="002F0018" w:rsidRPr="00B004A9">
        <w:rPr>
          <w:rFonts w:ascii="Times New Roman" w:eastAsia="Times New Roman" w:hAnsi="Times New Roman" w:cs="HelveticaNeue-Roman"/>
          <w:sz w:val="24"/>
          <w:szCs w:val="20"/>
          <w:lang w:eastAsia="ar-SA"/>
        </w:rPr>
        <w:t xml:space="preserve"> et à favoriser un retour le plus rapide possible des déplacés environnementaux ;</w:t>
      </w:r>
    </w:p>
    <w:p w14:paraId="0715E8B1"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e) </w:t>
      </w:r>
      <w:r w:rsidR="002F0018" w:rsidRPr="00B004A9">
        <w:rPr>
          <w:rFonts w:ascii="Times New Roman" w:eastAsia="Times New Roman" w:hAnsi="Times New Roman" w:cs="HelveticaNeue-Roman"/>
          <w:sz w:val="24"/>
          <w:szCs w:val="20"/>
          <w:lang w:eastAsia="ar-SA"/>
        </w:rPr>
        <w:t xml:space="preserve">d’évaluer les programmes mis en œuvre pour prévenir les déplacements environnementaux et </w:t>
      </w:r>
      <w:r w:rsidRPr="00B004A9">
        <w:rPr>
          <w:rFonts w:ascii="Times New Roman" w:eastAsia="Times New Roman" w:hAnsi="Times New Roman" w:cs="HelveticaNeue-Roman"/>
          <w:sz w:val="24"/>
          <w:szCs w:val="20"/>
          <w:lang w:eastAsia="ar-SA"/>
        </w:rPr>
        <w:t xml:space="preserve">climatiques, et </w:t>
      </w:r>
      <w:r w:rsidR="002F0018" w:rsidRPr="00B004A9">
        <w:rPr>
          <w:rFonts w:ascii="Times New Roman" w:eastAsia="Times New Roman" w:hAnsi="Times New Roman" w:cs="HelveticaNeue-Roman"/>
          <w:sz w:val="24"/>
          <w:szCs w:val="20"/>
          <w:lang w:eastAsia="ar-SA"/>
        </w:rPr>
        <w:t xml:space="preserve">pour aider les déplacés </w:t>
      </w:r>
      <w:r w:rsidRPr="00B004A9">
        <w:rPr>
          <w:rFonts w:ascii="Times New Roman" w:eastAsia="Times New Roman" w:hAnsi="Times New Roman" w:cs="HelveticaNeue-Roman"/>
          <w:sz w:val="24"/>
          <w:szCs w:val="20"/>
          <w:lang w:eastAsia="ar-SA"/>
        </w:rPr>
        <w:t xml:space="preserve">environnementaux et climatiques </w:t>
      </w:r>
      <w:r w:rsidR="002F0018" w:rsidRPr="00B004A9">
        <w:rPr>
          <w:rFonts w:ascii="Times New Roman" w:eastAsia="Times New Roman" w:hAnsi="Times New Roman" w:cs="HelveticaNeue-Roman"/>
          <w:sz w:val="24"/>
          <w:szCs w:val="20"/>
          <w:lang w:eastAsia="ar-SA"/>
        </w:rPr>
        <w:t>;</w:t>
      </w:r>
    </w:p>
    <w:p w14:paraId="6E8C745D" w14:textId="77777777" w:rsidR="002F0018"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f) </w:t>
      </w:r>
      <w:r w:rsidR="002F0018" w:rsidRPr="00B004A9">
        <w:rPr>
          <w:rFonts w:ascii="Times New Roman" w:eastAsia="Times New Roman" w:hAnsi="Times New Roman" w:cs="HelveticaNeue-Roman"/>
          <w:sz w:val="24"/>
          <w:szCs w:val="20"/>
          <w:lang w:eastAsia="ar-SA"/>
        </w:rPr>
        <w:t>de soutenir activement l’organisation de l’accueil et du retour, lorsqu’il est possible, des déplacés environnementaux</w:t>
      </w:r>
      <w:r w:rsidRPr="00B004A9">
        <w:rPr>
          <w:rFonts w:ascii="Times New Roman" w:eastAsia="Times New Roman" w:hAnsi="Times New Roman" w:cs="HelveticaNeue-Roman"/>
          <w:sz w:val="24"/>
          <w:szCs w:val="20"/>
          <w:lang w:eastAsia="ar-SA"/>
        </w:rPr>
        <w:t xml:space="preserve"> et climatiques</w:t>
      </w:r>
      <w:r w:rsidR="002F0018" w:rsidRPr="00B004A9">
        <w:rPr>
          <w:rFonts w:ascii="Times New Roman" w:eastAsia="Times New Roman" w:hAnsi="Times New Roman" w:cs="HelveticaNeue-Roman"/>
          <w:sz w:val="24"/>
          <w:szCs w:val="20"/>
          <w:lang w:eastAsia="ar-SA"/>
        </w:rPr>
        <w:t>.</w:t>
      </w:r>
    </w:p>
    <w:p w14:paraId="1D58F81E" w14:textId="77777777" w:rsidR="00F40B23" w:rsidRPr="00B004A9" w:rsidRDefault="00F40B23" w:rsidP="00F40B23">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93352C3" w14:textId="77777777" w:rsidR="008629AB" w:rsidRDefault="008629AB"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0FB0810" w14:textId="77777777"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10"/>
          <w:u w:val="single"/>
          <w:lang w:eastAsia="ar-SA"/>
        </w:rPr>
        <w:t>Article 22</w:t>
      </w:r>
      <w:r w:rsidRPr="00B004A9">
        <w:rPr>
          <w:rFonts w:ascii="Times New Roman" w:eastAsia="Times New Roman" w:hAnsi="Times New Roman" w:cs="HelveticaNeue-Roman"/>
          <w:b/>
          <w:sz w:val="24"/>
          <w:szCs w:val="20"/>
          <w:lang w:eastAsia="ar-SA"/>
        </w:rPr>
        <w:t xml:space="preserve"> - Haute Autorité</w:t>
      </w:r>
    </w:p>
    <w:p w14:paraId="7971262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4D185EE" w14:textId="77777777" w:rsidR="002F0018" w:rsidRDefault="008629A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Il est créé une</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 xml:space="preserve">Haute Autorité </w:t>
      </w:r>
      <w:r w:rsidR="002F0018" w:rsidRPr="00B004A9">
        <w:rPr>
          <w:rFonts w:ascii="Times New Roman" w:eastAsia="Times New Roman" w:hAnsi="Times New Roman" w:cs="HelveticaNeue-Roman"/>
          <w:sz w:val="24"/>
          <w:szCs w:val="20"/>
          <w:lang w:eastAsia="ar-SA"/>
        </w:rPr>
        <w:t xml:space="preserve">composée de 21 personnalités reconnues dans les domaines des droits de l’Homme, de l’environnement et de la paix. </w:t>
      </w:r>
      <w:r w:rsidRPr="00B004A9">
        <w:rPr>
          <w:rFonts w:ascii="Times New Roman" w:eastAsia="Times New Roman" w:hAnsi="Times New Roman" w:cs="HelveticaNeue-Roman"/>
          <w:sz w:val="24"/>
          <w:szCs w:val="20"/>
          <w:lang w:eastAsia="ar-SA"/>
        </w:rPr>
        <w:t xml:space="preserve">Les </w:t>
      </w:r>
      <w:r w:rsidR="002F0018" w:rsidRPr="00B004A9">
        <w:rPr>
          <w:rFonts w:ascii="Times New Roman" w:eastAsia="Times New Roman" w:hAnsi="Times New Roman" w:cs="HelveticaNeue-Roman"/>
          <w:sz w:val="24"/>
          <w:szCs w:val="20"/>
          <w:lang w:eastAsia="ar-SA"/>
        </w:rPr>
        <w:t xml:space="preserve">sièges </w:t>
      </w:r>
      <w:r w:rsidRPr="00B004A9">
        <w:rPr>
          <w:rFonts w:ascii="Times New Roman" w:eastAsia="Times New Roman" w:hAnsi="Times New Roman" w:cs="HelveticaNeue-Roman"/>
          <w:sz w:val="24"/>
          <w:szCs w:val="20"/>
          <w:lang w:eastAsia="ar-SA"/>
        </w:rPr>
        <w:t xml:space="preserve">sont répartis selon une </w:t>
      </w:r>
      <w:r w:rsidR="002F0018" w:rsidRPr="00B004A9">
        <w:rPr>
          <w:rFonts w:ascii="Times New Roman" w:eastAsia="Times New Roman" w:hAnsi="Times New Roman" w:cs="HelveticaNeue-Roman"/>
          <w:sz w:val="24"/>
          <w:szCs w:val="20"/>
          <w:lang w:eastAsia="ar-SA"/>
        </w:rPr>
        <w:t>représentation géographique</w:t>
      </w:r>
      <w:r w:rsidRPr="00B004A9">
        <w:rPr>
          <w:rFonts w:ascii="Times New Roman" w:eastAsia="Times New Roman" w:hAnsi="Times New Roman" w:cs="HelveticaNeue-Roman"/>
          <w:sz w:val="24"/>
          <w:szCs w:val="20"/>
          <w:lang w:eastAsia="ar-SA"/>
        </w:rPr>
        <w:t xml:space="preserve"> large et équitable</w:t>
      </w:r>
      <w:r w:rsidR="002F0018" w:rsidRPr="00B004A9">
        <w:rPr>
          <w:rFonts w:ascii="Times New Roman" w:eastAsia="Times New Roman" w:hAnsi="Times New Roman" w:cs="HelveticaNeue-Roman"/>
          <w:sz w:val="24"/>
          <w:szCs w:val="20"/>
          <w:lang w:eastAsia="ar-SA"/>
        </w:rPr>
        <w:t>.</w:t>
      </w:r>
    </w:p>
    <w:p w14:paraId="750BB454"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D11F58C" w14:textId="66298B01" w:rsidR="002F0018" w:rsidRDefault="008629A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B004A9">
        <w:rPr>
          <w:rFonts w:ascii="Times New Roman" w:eastAsia="Times New Roman" w:hAnsi="Times New Roman" w:cs="HelveticaNeue-Roman"/>
          <w:sz w:val="24"/>
          <w:szCs w:val="20"/>
          <w:lang w:eastAsia="ar-SA"/>
        </w:rPr>
        <w:t>Les membres sont élus à bulletin secret par la Conférence des Parties à la majorité des présents et des votants. Chaque Partie</w:t>
      </w:r>
      <w:r w:rsidRPr="00B004A9">
        <w:rPr>
          <w:rFonts w:ascii="Times New Roman" w:eastAsia="Times New Roman" w:hAnsi="Times New Roman" w:cs="HelveticaNeue-Roman"/>
          <w:sz w:val="24"/>
          <w:szCs w:val="20"/>
          <w:lang w:eastAsia="ar-SA"/>
        </w:rPr>
        <w:t xml:space="preserve"> peut présenter deux candidats. </w:t>
      </w:r>
      <w:r w:rsidR="002F0018" w:rsidRPr="00B004A9">
        <w:rPr>
          <w:rFonts w:ascii="Times New Roman" w:eastAsia="Times New Roman" w:hAnsi="Times New Roman" w:cs="HelveticaNeue-Roman"/>
          <w:sz w:val="24"/>
          <w:szCs w:val="20"/>
          <w:lang w:eastAsia="ar-SA"/>
        </w:rPr>
        <w:t xml:space="preserve">Les ONG peuvent, au total, présenter </w:t>
      </w:r>
      <w:r w:rsidR="00171F4E">
        <w:rPr>
          <w:rFonts w:ascii="Times New Roman" w:eastAsia="Times New Roman" w:hAnsi="Times New Roman" w:cs="HelveticaNeue-Roman"/>
          <w:sz w:val="24"/>
          <w:szCs w:val="20"/>
          <w:lang w:eastAsia="ar-SA"/>
        </w:rPr>
        <w:t>cinq</w:t>
      </w:r>
      <w:r w:rsidR="002F0018" w:rsidRPr="00B004A9">
        <w:rPr>
          <w:rFonts w:ascii="Times New Roman" w:eastAsia="Times New Roman" w:hAnsi="Times New Roman" w:cs="HelveticaNeue-Roman"/>
          <w:sz w:val="24"/>
          <w:szCs w:val="20"/>
          <w:lang w:eastAsia="ar-SA"/>
        </w:rPr>
        <w:t xml:space="preserve"> candidats.</w:t>
      </w:r>
    </w:p>
    <w:p w14:paraId="1505DF98"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D5F74A1" w14:textId="77777777" w:rsidR="00FA15B2" w:rsidRDefault="008629A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3. </w:t>
      </w:r>
      <w:r w:rsidR="002F0018" w:rsidRPr="00B004A9">
        <w:rPr>
          <w:rFonts w:ascii="Times New Roman" w:eastAsia="Times New Roman" w:hAnsi="Times New Roman" w:cs="HelveticaNeue-Roman"/>
          <w:sz w:val="24"/>
          <w:szCs w:val="20"/>
          <w:lang w:eastAsia="ar-SA"/>
        </w:rPr>
        <w:t>Les membres de la Haute Autorité siègent à titre individuel. Ils élisent en leur sein un Président.</w:t>
      </w:r>
    </w:p>
    <w:p w14:paraId="720A16FB"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8209ADD" w14:textId="62C69528" w:rsidR="002F0018" w:rsidRDefault="008629A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4. </w:t>
      </w:r>
      <w:r w:rsidR="002F0018" w:rsidRPr="00B004A9">
        <w:rPr>
          <w:rFonts w:ascii="Times New Roman" w:eastAsia="Times New Roman" w:hAnsi="Times New Roman" w:cs="HelveticaNeue-Roman"/>
          <w:sz w:val="24"/>
          <w:szCs w:val="20"/>
          <w:lang w:eastAsia="ar-SA"/>
        </w:rPr>
        <w:t xml:space="preserve">La durée du mandat des membres de la Haute Autorité est de </w:t>
      </w:r>
      <w:r w:rsidR="00171F4E">
        <w:rPr>
          <w:rFonts w:ascii="Times New Roman" w:eastAsia="Times New Roman" w:hAnsi="Times New Roman" w:cs="HelveticaNeue-Roman"/>
          <w:sz w:val="24"/>
          <w:szCs w:val="20"/>
          <w:lang w:eastAsia="ar-SA"/>
        </w:rPr>
        <w:t>six</w:t>
      </w:r>
      <w:r w:rsidR="002F0018" w:rsidRPr="00B004A9">
        <w:rPr>
          <w:rFonts w:ascii="Times New Roman" w:eastAsia="Times New Roman" w:hAnsi="Times New Roman" w:cs="HelveticaNeue-Roman"/>
          <w:sz w:val="24"/>
          <w:szCs w:val="20"/>
          <w:lang w:eastAsia="ar-SA"/>
        </w:rPr>
        <w:t xml:space="preserve"> ans.</w:t>
      </w:r>
      <w:r w:rsidRPr="00B004A9">
        <w:rPr>
          <w:rFonts w:ascii="Times New Roman" w:eastAsia="Times New Roman" w:hAnsi="Times New Roman" w:cs="HelveticaNeue-Roman"/>
          <w:sz w:val="24"/>
          <w:szCs w:val="20"/>
          <w:lang w:eastAsia="ar-SA"/>
        </w:rPr>
        <w:t xml:space="preserve"> Le mandat est renouvelable une seule fois.</w:t>
      </w:r>
    </w:p>
    <w:p w14:paraId="65E1D78A"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416BF5F" w14:textId="77777777" w:rsidR="002F0018" w:rsidRDefault="00FA15B2"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r w:rsidRPr="00B004A9">
        <w:rPr>
          <w:rFonts w:ascii="Times New Roman" w:eastAsia="Times New Roman" w:hAnsi="Times New Roman" w:cs="HelveticaNeue-Roman"/>
          <w:sz w:val="24"/>
          <w:szCs w:val="10"/>
          <w:lang w:eastAsia="ar-SA"/>
        </w:rPr>
        <w:t>5. Le secrétariat de la Haute Autorité est confié à l’OIM.</w:t>
      </w:r>
    </w:p>
    <w:p w14:paraId="17B86B1E"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18F21BF1" w14:textId="77777777" w:rsidR="00FA15B2"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6</w:t>
      </w:r>
      <w:r w:rsidR="002F0018" w:rsidRPr="00B004A9">
        <w:rPr>
          <w:rFonts w:ascii="Times New Roman" w:eastAsia="Times New Roman" w:hAnsi="Times New Roman" w:cs="HelveticaNeue-Roman"/>
          <w:sz w:val="24"/>
          <w:szCs w:val="20"/>
          <w:lang w:eastAsia="ar-SA"/>
        </w:rPr>
        <w:t>. La Haute</w:t>
      </w:r>
      <w:r w:rsidRPr="00B004A9">
        <w:rPr>
          <w:rFonts w:ascii="Times New Roman" w:eastAsia="Times New Roman" w:hAnsi="Times New Roman" w:cs="HelveticaNeue-Roman"/>
          <w:sz w:val="24"/>
          <w:szCs w:val="20"/>
          <w:lang w:eastAsia="ar-SA"/>
        </w:rPr>
        <w:t xml:space="preserve"> Autorité est compétente pour :</w:t>
      </w:r>
    </w:p>
    <w:p w14:paraId="1B26AF51" w14:textId="77777777" w:rsidR="002F0018"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a) </w:t>
      </w:r>
      <w:r w:rsidR="002F0018" w:rsidRPr="00B004A9">
        <w:rPr>
          <w:rFonts w:ascii="Times New Roman" w:eastAsia="Times New Roman" w:hAnsi="Times New Roman" w:cs="HelveticaNeue-Roman"/>
          <w:sz w:val="24"/>
          <w:szCs w:val="20"/>
          <w:lang w:eastAsia="ar-SA"/>
        </w:rPr>
        <w:t>arrêter les lignes directrices relatives aux critères et aux procédures de reconnaissance du statut</w:t>
      </w:r>
      <w:r w:rsidRPr="00B004A9">
        <w:rPr>
          <w:rFonts w:ascii="Times New Roman" w:eastAsia="Times New Roman" w:hAnsi="Times New Roman" w:cs="HelveticaNeue-Roman"/>
          <w:sz w:val="24"/>
          <w:szCs w:val="20"/>
          <w:lang w:eastAsia="ar-SA"/>
        </w:rPr>
        <w:t xml:space="preserve"> de déplacé environnemental</w:t>
      </w:r>
      <w:r w:rsidR="002F0018" w:rsidRPr="00B004A9">
        <w:rPr>
          <w:rFonts w:ascii="Times New Roman" w:eastAsia="Times New Roman" w:hAnsi="Times New Roman" w:cs="HelveticaNeue-Roman"/>
          <w:sz w:val="24"/>
          <w:szCs w:val="20"/>
          <w:lang w:eastAsia="ar-SA"/>
        </w:rPr>
        <w:t xml:space="preserve"> ;</w:t>
      </w:r>
    </w:p>
    <w:p w14:paraId="362063D5" w14:textId="77777777" w:rsidR="002F0018"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 xml:space="preserve">b) </w:t>
      </w:r>
      <w:r w:rsidR="002F0018" w:rsidRPr="00B004A9">
        <w:rPr>
          <w:rFonts w:ascii="Times New Roman" w:eastAsia="Times New Roman" w:hAnsi="Times New Roman" w:cs="HelveticaNeue-Roman"/>
          <w:sz w:val="24"/>
          <w:szCs w:val="20"/>
          <w:lang w:eastAsia="ar-SA"/>
        </w:rPr>
        <w:t xml:space="preserve">statuer en appel des décisions de reconnaissance ou de refus du statut de déplacé </w:t>
      </w:r>
      <w:r w:rsidR="002F0018" w:rsidRPr="00B004A9">
        <w:rPr>
          <w:rFonts w:ascii="Times New Roman" w:eastAsia="Times New Roman" w:hAnsi="Times New Roman" w:cs="HelveticaNeue-Roman"/>
          <w:sz w:val="24"/>
          <w:szCs w:val="20"/>
          <w:lang w:eastAsia="ar-SA"/>
        </w:rPr>
        <w:lastRenderedPageBreak/>
        <w:t xml:space="preserve">environnemental ; </w:t>
      </w:r>
    </w:p>
    <w:p w14:paraId="13A2BF11" w14:textId="77777777" w:rsidR="002F0018"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 xml:space="preserve">c) </w:t>
      </w:r>
      <w:r w:rsidR="002F0018" w:rsidRPr="00B004A9">
        <w:rPr>
          <w:rFonts w:ascii="Times New Roman" w:eastAsia="Times New Roman" w:hAnsi="Times New Roman" w:cs="HelveticaNeue-Roman"/>
          <w:sz w:val="24"/>
          <w:szCs w:val="20"/>
          <w:lang w:eastAsia="ar-SA"/>
        </w:rPr>
        <w:t xml:space="preserve">se prononcer en premier et dernier ressort sur les demandes de statut </w:t>
      </w:r>
      <w:r w:rsidRPr="00B004A9">
        <w:rPr>
          <w:rFonts w:ascii="Times New Roman" w:eastAsia="Times New Roman" w:hAnsi="Times New Roman" w:cs="HelveticaNeue-Roman"/>
          <w:sz w:val="24"/>
          <w:szCs w:val="20"/>
          <w:lang w:eastAsia="ar-SA"/>
        </w:rPr>
        <w:t xml:space="preserve">de déplacé environnemental </w:t>
      </w:r>
      <w:r w:rsidR="002F0018" w:rsidRPr="00B004A9">
        <w:rPr>
          <w:rFonts w:ascii="Times New Roman" w:eastAsia="Times New Roman" w:hAnsi="Times New Roman" w:cs="HelveticaNeue-Roman"/>
          <w:sz w:val="24"/>
          <w:szCs w:val="20"/>
          <w:lang w:eastAsia="ar-SA"/>
        </w:rPr>
        <w:t xml:space="preserve">émanant de ressortissants d’Etats non Parties à la </w:t>
      </w:r>
      <w:r w:rsidRPr="00B004A9">
        <w:rPr>
          <w:rFonts w:ascii="Times New Roman" w:eastAsia="Times New Roman" w:hAnsi="Times New Roman" w:cs="HelveticaNeue-Roman"/>
          <w:sz w:val="24"/>
          <w:szCs w:val="20"/>
          <w:lang w:eastAsia="ar-SA"/>
        </w:rPr>
        <w:t xml:space="preserve">présente </w:t>
      </w:r>
      <w:r w:rsidR="002F0018" w:rsidRPr="00B004A9">
        <w:rPr>
          <w:rFonts w:ascii="Times New Roman" w:eastAsia="Times New Roman" w:hAnsi="Times New Roman" w:cs="HelveticaNeue-Roman"/>
          <w:sz w:val="24"/>
          <w:szCs w:val="20"/>
          <w:lang w:eastAsia="ar-SA"/>
        </w:rPr>
        <w:t>Convention ou en cas de carence d’Etats Parties ;</w:t>
      </w:r>
    </w:p>
    <w:p w14:paraId="6588BD19" w14:textId="432AEBE1" w:rsidR="002F0018"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 xml:space="preserve">d) </w:t>
      </w:r>
      <w:r w:rsidR="002F0018" w:rsidRPr="00B004A9">
        <w:rPr>
          <w:rFonts w:ascii="Times New Roman" w:eastAsia="Times New Roman" w:hAnsi="Times New Roman" w:cs="HelveticaNeue-Roman"/>
          <w:sz w:val="24"/>
          <w:szCs w:val="20"/>
          <w:lang w:eastAsia="ar-SA"/>
        </w:rPr>
        <w:t xml:space="preserve">trancher les questions concernant l’interprétation de la </w:t>
      </w:r>
      <w:r w:rsidR="00171F4E">
        <w:rPr>
          <w:rFonts w:ascii="Times New Roman" w:eastAsia="Times New Roman" w:hAnsi="Times New Roman" w:cs="HelveticaNeue-Roman"/>
          <w:sz w:val="24"/>
          <w:szCs w:val="20"/>
          <w:lang w:eastAsia="ar-SA"/>
        </w:rPr>
        <w:t xml:space="preserve">présente </w:t>
      </w:r>
      <w:r w:rsidR="002F0018" w:rsidRPr="00B004A9">
        <w:rPr>
          <w:rFonts w:ascii="Times New Roman" w:eastAsia="Times New Roman" w:hAnsi="Times New Roman" w:cs="HelveticaNeue-Roman"/>
          <w:sz w:val="24"/>
          <w:szCs w:val="20"/>
          <w:lang w:eastAsia="ar-SA"/>
        </w:rPr>
        <w:t xml:space="preserve">Convention </w:t>
      </w:r>
      <w:r w:rsidR="00171F4E">
        <w:rPr>
          <w:rFonts w:ascii="Times New Roman" w:eastAsia="Times New Roman" w:hAnsi="Times New Roman" w:cs="HelveticaNeue-Roman"/>
          <w:sz w:val="24"/>
          <w:szCs w:val="20"/>
          <w:lang w:eastAsia="ar-SA"/>
        </w:rPr>
        <w:t xml:space="preserve">et de ses Protocoles </w:t>
      </w:r>
      <w:r w:rsidR="002F0018" w:rsidRPr="00B004A9">
        <w:rPr>
          <w:rFonts w:ascii="Times New Roman" w:eastAsia="Times New Roman" w:hAnsi="Times New Roman" w:cs="HelveticaNeue-Roman"/>
          <w:sz w:val="24"/>
          <w:szCs w:val="20"/>
          <w:lang w:eastAsia="ar-SA"/>
        </w:rPr>
        <w:t xml:space="preserve">à la requête des commissions nationales </w:t>
      </w:r>
      <w:r w:rsidR="00171F4E">
        <w:rPr>
          <w:rFonts w:ascii="Times New Roman" w:eastAsia="Times New Roman" w:hAnsi="Times New Roman" w:cs="HelveticaNeue-Roman"/>
          <w:sz w:val="24"/>
          <w:szCs w:val="20"/>
          <w:lang w:eastAsia="ar-SA"/>
        </w:rPr>
        <w:t xml:space="preserve">des déplacés environnementaux </w:t>
      </w:r>
      <w:r w:rsidR="002F0018" w:rsidRPr="00B004A9">
        <w:rPr>
          <w:rFonts w:ascii="Times New Roman" w:eastAsia="Times New Roman" w:hAnsi="Times New Roman" w:cs="HelveticaNeue-Roman"/>
          <w:sz w:val="24"/>
          <w:szCs w:val="20"/>
          <w:lang w:eastAsia="ar-SA"/>
        </w:rPr>
        <w:t xml:space="preserve">ou de </w:t>
      </w:r>
      <w:r w:rsidR="008133DF" w:rsidRPr="00B004A9">
        <w:rPr>
          <w:rFonts w:ascii="Times New Roman" w:eastAsia="Times New Roman" w:hAnsi="Times New Roman" w:cs="HelveticaNeue-Roman"/>
          <w:sz w:val="24"/>
          <w:szCs w:val="20"/>
          <w:lang w:eastAsia="ar-SA"/>
        </w:rPr>
        <w:t xml:space="preserve">toute personne physique, de toute personne morale ou de tout groupe de particuliers intéressés </w:t>
      </w:r>
      <w:r w:rsidR="002F0018" w:rsidRPr="00B004A9">
        <w:rPr>
          <w:rFonts w:ascii="Times New Roman" w:eastAsia="Times New Roman" w:hAnsi="Times New Roman" w:cs="HelveticaNeue-Roman"/>
          <w:sz w:val="24"/>
          <w:szCs w:val="20"/>
          <w:lang w:eastAsia="ar-SA"/>
        </w:rPr>
        <w:t>;</w:t>
      </w:r>
    </w:p>
    <w:p w14:paraId="49CB64B0" w14:textId="7754F9AB" w:rsidR="002F0018" w:rsidRPr="00B004A9" w:rsidRDefault="00FA15B2" w:rsidP="00FA15B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 xml:space="preserve">e) </w:t>
      </w:r>
      <w:r w:rsidR="002F0018" w:rsidRPr="00B004A9">
        <w:rPr>
          <w:rFonts w:ascii="Times New Roman" w:eastAsia="Times New Roman" w:hAnsi="Times New Roman" w:cs="HelveticaNeue-Roman"/>
          <w:sz w:val="24"/>
          <w:szCs w:val="20"/>
          <w:lang w:eastAsia="ar-SA"/>
        </w:rPr>
        <w:t>s’assurer</w:t>
      </w:r>
      <w:r w:rsidRPr="00B004A9">
        <w:rPr>
          <w:rFonts w:ascii="Times New Roman" w:eastAsia="Times New Roman" w:hAnsi="Times New Roman" w:cs="HelveticaNeue-Roman"/>
          <w:sz w:val="24"/>
          <w:szCs w:val="20"/>
          <w:lang w:eastAsia="ar-SA"/>
        </w:rPr>
        <w:t>,</w:t>
      </w:r>
      <w:r w:rsidR="002F0018"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à la requête de toute personne physique, de toute personne morale</w:t>
      </w:r>
      <w:r w:rsidR="008133DF" w:rsidRPr="00B004A9">
        <w:rPr>
          <w:rFonts w:ascii="Times New Roman" w:eastAsia="Times New Roman" w:hAnsi="Times New Roman" w:cs="HelveticaNeue-Roman"/>
          <w:sz w:val="24"/>
          <w:szCs w:val="20"/>
          <w:lang w:eastAsia="ar-SA"/>
        </w:rPr>
        <w:t xml:space="preserve"> ou</w:t>
      </w:r>
      <w:r w:rsidRPr="00B004A9">
        <w:rPr>
          <w:rFonts w:ascii="Times New Roman" w:eastAsia="Times New Roman" w:hAnsi="Times New Roman" w:cs="HelveticaNeue-Roman"/>
          <w:sz w:val="24"/>
          <w:szCs w:val="20"/>
          <w:lang w:eastAsia="ar-SA"/>
        </w:rPr>
        <w:t xml:space="preserve"> de tout groupe de particuliers intéressés, </w:t>
      </w:r>
      <w:r w:rsidR="002F0018" w:rsidRPr="00B004A9">
        <w:rPr>
          <w:rFonts w:ascii="Times New Roman" w:eastAsia="Times New Roman" w:hAnsi="Times New Roman" w:cs="HelveticaNeue-Roman"/>
          <w:sz w:val="24"/>
          <w:szCs w:val="20"/>
          <w:lang w:eastAsia="ar-SA"/>
        </w:rPr>
        <w:t xml:space="preserve">de la conformité </w:t>
      </w:r>
      <w:r w:rsidRPr="00B004A9">
        <w:rPr>
          <w:rFonts w:ascii="Times New Roman" w:eastAsia="Times New Roman" w:hAnsi="Times New Roman" w:cs="HelveticaNeue-Roman"/>
          <w:sz w:val="24"/>
          <w:szCs w:val="20"/>
          <w:lang w:eastAsia="ar-SA"/>
        </w:rPr>
        <w:t>des normes nationales</w:t>
      </w:r>
      <w:r w:rsidR="00171F4E">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 xml:space="preserve">à la </w:t>
      </w:r>
      <w:r w:rsidR="00171F4E">
        <w:rPr>
          <w:rFonts w:ascii="Times New Roman" w:eastAsia="Times New Roman" w:hAnsi="Times New Roman" w:cs="HelveticaNeue-Roman"/>
          <w:sz w:val="24"/>
          <w:szCs w:val="20"/>
          <w:lang w:eastAsia="ar-SA"/>
        </w:rPr>
        <w:t xml:space="preserve">présente </w:t>
      </w:r>
      <w:r w:rsidRPr="00B004A9">
        <w:rPr>
          <w:rFonts w:ascii="Times New Roman" w:eastAsia="Times New Roman" w:hAnsi="Times New Roman" w:cs="HelveticaNeue-Roman"/>
          <w:sz w:val="24"/>
          <w:szCs w:val="20"/>
          <w:lang w:eastAsia="ar-SA"/>
        </w:rPr>
        <w:t>Convention</w:t>
      </w:r>
      <w:r w:rsidR="008133DF" w:rsidRPr="00B004A9">
        <w:rPr>
          <w:rFonts w:ascii="Times New Roman" w:eastAsia="Times New Roman" w:hAnsi="Times New Roman" w:cs="HelveticaNeue-Roman"/>
          <w:sz w:val="24"/>
          <w:szCs w:val="20"/>
          <w:lang w:eastAsia="ar-SA"/>
        </w:rPr>
        <w:t xml:space="preserve"> </w:t>
      </w:r>
      <w:r w:rsidR="00171F4E">
        <w:rPr>
          <w:rFonts w:ascii="Times New Roman" w:eastAsia="Times New Roman" w:hAnsi="Times New Roman" w:cs="HelveticaNeue-Roman"/>
          <w:sz w:val="24"/>
          <w:szCs w:val="20"/>
          <w:lang w:eastAsia="ar-SA"/>
        </w:rPr>
        <w:t>et à ses Protocoles</w:t>
      </w:r>
      <w:r w:rsidR="002F0018" w:rsidRPr="00B004A9">
        <w:rPr>
          <w:rFonts w:ascii="Times New Roman" w:eastAsia="Times New Roman" w:hAnsi="Times New Roman" w:cs="HelveticaNeue-Roman"/>
          <w:sz w:val="24"/>
          <w:szCs w:val="20"/>
          <w:lang w:eastAsia="ar-SA"/>
        </w:rPr>
        <w:t>;</w:t>
      </w:r>
    </w:p>
    <w:p w14:paraId="1AE29067" w14:textId="33C9CF10" w:rsidR="002F0018" w:rsidRPr="00B004A9" w:rsidRDefault="008133DF" w:rsidP="008133DF">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 xml:space="preserve">f) </w:t>
      </w:r>
      <w:r w:rsidRPr="00B004A9">
        <w:rPr>
          <w:rFonts w:ascii="Times New Roman" w:eastAsia="Times New Roman" w:hAnsi="Times New Roman" w:cs="HelveticaNeue-Roman"/>
          <w:sz w:val="24"/>
          <w:szCs w:val="20"/>
          <w:lang w:eastAsia="ar-SA"/>
        </w:rPr>
        <w:t>formul</w:t>
      </w:r>
      <w:r w:rsidR="002F0018" w:rsidRPr="00B004A9">
        <w:rPr>
          <w:rFonts w:ascii="Times New Roman" w:eastAsia="Times New Roman" w:hAnsi="Times New Roman" w:cs="HelveticaNeue-Roman"/>
          <w:sz w:val="24"/>
          <w:szCs w:val="20"/>
          <w:lang w:eastAsia="ar-SA"/>
        </w:rPr>
        <w:t>er des recommandations</w:t>
      </w:r>
      <w:r w:rsidRPr="00B004A9">
        <w:rPr>
          <w:rFonts w:ascii="Times New Roman" w:eastAsia="Times New Roman" w:hAnsi="Times New Roman" w:cs="HelveticaNeue-Roman"/>
          <w:sz w:val="24"/>
          <w:szCs w:val="20"/>
          <w:lang w:eastAsia="ar-SA"/>
        </w:rPr>
        <w:t xml:space="preserve"> sur toute question relative à l’application et à l’amélioration de la </w:t>
      </w:r>
      <w:r w:rsidR="00171F4E">
        <w:rPr>
          <w:rFonts w:ascii="Times New Roman" w:eastAsia="Times New Roman" w:hAnsi="Times New Roman" w:cs="HelveticaNeue-Roman"/>
          <w:sz w:val="24"/>
          <w:szCs w:val="20"/>
          <w:lang w:eastAsia="ar-SA"/>
        </w:rPr>
        <w:t xml:space="preserve">présente </w:t>
      </w:r>
      <w:r w:rsidRPr="00B004A9">
        <w:rPr>
          <w:rFonts w:ascii="Times New Roman" w:eastAsia="Times New Roman" w:hAnsi="Times New Roman" w:cs="HelveticaNeue-Roman"/>
          <w:sz w:val="24"/>
          <w:szCs w:val="20"/>
          <w:lang w:eastAsia="ar-SA"/>
        </w:rPr>
        <w:t xml:space="preserve">Convention et de ses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s </w:t>
      </w:r>
      <w:r w:rsidR="002F0018" w:rsidRPr="00B004A9">
        <w:rPr>
          <w:rFonts w:ascii="Times New Roman" w:eastAsia="Times New Roman" w:hAnsi="Times New Roman" w:cs="HelveticaNeue-Roman"/>
          <w:sz w:val="24"/>
          <w:szCs w:val="20"/>
          <w:lang w:eastAsia="ar-SA"/>
        </w:rPr>
        <w:t>;</w:t>
      </w:r>
    </w:p>
    <w:p w14:paraId="00CA7871" w14:textId="615689A9" w:rsidR="002F0018" w:rsidRDefault="008133DF" w:rsidP="008133DF">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g)</w:t>
      </w:r>
      <w:r w:rsidR="002F0018" w:rsidRPr="00B004A9">
        <w:rPr>
          <w:rFonts w:ascii="Times New Roman" w:eastAsia="Times New Roman" w:hAnsi="Times New Roman" w:cs="HelveticaNeue-Roman"/>
          <w:sz w:val="24"/>
          <w:szCs w:val="20"/>
          <w:lang w:eastAsia="ar-SA"/>
        </w:rPr>
        <w:t xml:space="preserve"> proposer des amendements à la présente Convention</w:t>
      </w:r>
      <w:r w:rsidR="00171F4E">
        <w:rPr>
          <w:rFonts w:ascii="Times New Roman" w:eastAsia="Times New Roman" w:hAnsi="Times New Roman" w:cs="HelveticaNeue-Roman"/>
          <w:sz w:val="24"/>
          <w:szCs w:val="20"/>
          <w:lang w:eastAsia="ar-SA"/>
        </w:rPr>
        <w:t xml:space="preserve"> et à ses Protocoles</w:t>
      </w:r>
      <w:r w:rsidR="002F0018" w:rsidRPr="00B004A9">
        <w:rPr>
          <w:rFonts w:ascii="Times New Roman" w:eastAsia="Times New Roman" w:hAnsi="Times New Roman" w:cs="HelveticaNeue-Roman"/>
          <w:sz w:val="24"/>
          <w:szCs w:val="20"/>
          <w:lang w:eastAsia="ar-SA"/>
        </w:rPr>
        <w:t>.</w:t>
      </w:r>
    </w:p>
    <w:p w14:paraId="727B434A" w14:textId="77777777" w:rsidR="00590D85" w:rsidRPr="00B004A9" w:rsidRDefault="00590D85" w:rsidP="008133DF">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DD16F95" w14:textId="77777777" w:rsidR="002F0018" w:rsidRDefault="008133DF"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10"/>
          <w:lang w:eastAsia="ar-SA"/>
        </w:rPr>
        <w:t>7</w:t>
      </w:r>
      <w:r w:rsidR="002F0018" w:rsidRPr="00B004A9">
        <w:rPr>
          <w:rFonts w:ascii="Times New Roman" w:eastAsia="Times New Roman" w:hAnsi="Times New Roman" w:cs="HelveticaNeue-Roman"/>
          <w:sz w:val="24"/>
          <w:szCs w:val="20"/>
          <w:lang w:eastAsia="ar-SA"/>
        </w:rPr>
        <w:t>. Les décisions de la Haute Autorité sont définitives et s’imposent aux Pa</w:t>
      </w:r>
      <w:r w:rsidRPr="00B004A9">
        <w:rPr>
          <w:rFonts w:ascii="Times New Roman" w:eastAsia="Times New Roman" w:hAnsi="Times New Roman" w:cs="HelveticaNeue-Roman"/>
          <w:sz w:val="24"/>
          <w:szCs w:val="20"/>
          <w:lang w:eastAsia="ar-SA"/>
        </w:rPr>
        <w:t>rties. La Haute Autorité peut recom</w:t>
      </w:r>
      <w:r w:rsidR="002F0018" w:rsidRPr="00B004A9">
        <w:rPr>
          <w:rFonts w:ascii="Times New Roman" w:eastAsia="Times New Roman" w:hAnsi="Times New Roman" w:cs="HelveticaNeue-Roman"/>
          <w:sz w:val="24"/>
          <w:szCs w:val="20"/>
          <w:lang w:eastAsia="ar-SA"/>
        </w:rPr>
        <w:t xml:space="preserve">mander à la Conférence des Parties de prononcer la suspension du droit de vote des </w:t>
      </w:r>
      <w:r w:rsidRPr="00B004A9">
        <w:rPr>
          <w:rFonts w:ascii="Times New Roman" w:eastAsia="Times New Roman" w:hAnsi="Times New Roman" w:cs="HelveticaNeue-Roman"/>
          <w:sz w:val="24"/>
          <w:szCs w:val="20"/>
          <w:lang w:eastAsia="ar-SA"/>
        </w:rPr>
        <w:t xml:space="preserve">Parties </w:t>
      </w:r>
      <w:r w:rsidR="002F0018" w:rsidRPr="00B004A9">
        <w:rPr>
          <w:rFonts w:ascii="Times New Roman" w:eastAsia="Times New Roman" w:hAnsi="Times New Roman" w:cs="HelveticaNeue-Roman"/>
          <w:sz w:val="24"/>
          <w:szCs w:val="20"/>
          <w:lang w:eastAsia="ar-SA"/>
        </w:rPr>
        <w:t>qui manifestent une indifférence réitérée à ses décisions.</w:t>
      </w:r>
    </w:p>
    <w:p w14:paraId="66B29CB0"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D320BF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402D302" w14:textId="11FB02AB"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23</w:t>
      </w:r>
      <w:r w:rsidRPr="00B004A9">
        <w:rPr>
          <w:rFonts w:ascii="Times New Roman" w:eastAsia="Times New Roman" w:hAnsi="Times New Roman" w:cs="HelveticaNeue-Roman"/>
          <w:b/>
          <w:sz w:val="24"/>
          <w:szCs w:val="20"/>
          <w:lang w:eastAsia="ar-SA"/>
        </w:rPr>
        <w:t xml:space="preserve"> </w:t>
      </w:r>
      <w:r w:rsidR="000549F3">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Fonds mondial pour les déplacés environnementaux (FMDE)</w:t>
      </w:r>
    </w:p>
    <w:p w14:paraId="6B65D55B"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CB6F7E6" w14:textId="155FB4A6" w:rsidR="002F0018" w:rsidRPr="007B1754" w:rsidRDefault="00171F4E" w:rsidP="007B1754">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1. </w:t>
      </w:r>
      <w:r w:rsidR="002F0018" w:rsidRPr="007B1754">
        <w:rPr>
          <w:rFonts w:ascii="Times New Roman" w:eastAsia="Times New Roman" w:hAnsi="Times New Roman" w:cs="HelveticaNeue-Roman"/>
          <w:sz w:val="24"/>
          <w:szCs w:val="20"/>
          <w:lang w:eastAsia="ar-SA"/>
        </w:rPr>
        <w:t xml:space="preserve">Le FMDE a pour mission de </w:t>
      </w:r>
      <w:r w:rsidR="00941D72" w:rsidRPr="007B1754">
        <w:rPr>
          <w:rFonts w:ascii="Times New Roman" w:eastAsia="Times New Roman" w:hAnsi="Times New Roman" w:cs="HelveticaNeue-Roman"/>
          <w:sz w:val="24"/>
          <w:szCs w:val="20"/>
          <w:lang w:eastAsia="ar-SA"/>
        </w:rPr>
        <w:t xml:space="preserve">mobiliser et de </w:t>
      </w:r>
      <w:r w:rsidR="002F0018" w:rsidRPr="007B1754">
        <w:rPr>
          <w:rFonts w:ascii="Times New Roman" w:eastAsia="Times New Roman" w:hAnsi="Times New Roman" w:cs="HelveticaNeue-Roman"/>
          <w:sz w:val="24"/>
          <w:szCs w:val="20"/>
          <w:lang w:eastAsia="ar-SA"/>
        </w:rPr>
        <w:t xml:space="preserve">mettre en œuvre des aides financières et matérielles pour l’accueil et le retour des déplacés environnementaux. Ces aides peuvent être accordées aux organisations internationales et régionales, </w:t>
      </w:r>
      <w:r w:rsidR="00941D72" w:rsidRPr="007B1754">
        <w:rPr>
          <w:rFonts w:ascii="Times New Roman" w:eastAsia="Times New Roman" w:hAnsi="Times New Roman" w:cs="HelveticaNeue-Roman"/>
          <w:sz w:val="24"/>
          <w:szCs w:val="20"/>
          <w:lang w:eastAsia="ar-SA"/>
        </w:rPr>
        <w:t xml:space="preserve">aux Etats, </w:t>
      </w:r>
      <w:r w:rsidR="002F0018" w:rsidRPr="007B1754">
        <w:rPr>
          <w:rFonts w:ascii="Times New Roman" w:eastAsia="Times New Roman" w:hAnsi="Times New Roman" w:cs="HelveticaNeue-Roman"/>
          <w:sz w:val="24"/>
          <w:szCs w:val="20"/>
          <w:lang w:eastAsia="ar-SA"/>
        </w:rPr>
        <w:t>aux collectivités locales et régionales et aux ONG.</w:t>
      </w:r>
    </w:p>
    <w:p w14:paraId="52510580" w14:textId="514609F5" w:rsidR="00053824" w:rsidRPr="007B1754" w:rsidRDefault="00171F4E" w:rsidP="007B1754">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2. </w:t>
      </w:r>
      <w:r w:rsidR="00053824" w:rsidRPr="007B1754">
        <w:rPr>
          <w:rFonts w:ascii="Times New Roman" w:eastAsia="Times New Roman" w:hAnsi="Times New Roman" w:cs="HelveticaNeue-Roman"/>
          <w:sz w:val="24"/>
          <w:szCs w:val="20"/>
          <w:lang w:eastAsia="ar-SA"/>
        </w:rPr>
        <w:t>Le secrétariat du FMDE est confié à l’OIM.</w:t>
      </w:r>
    </w:p>
    <w:p w14:paraId="094CDC44" w14:textId="182C5303" w:rsidR="002F0018" w:rsidRPr="00B004A9" w:rsidRDefault="00171F4E" w:rsidP="007B1754">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3. </w:t>
      </w:r>
      <w:r w:rsidR="002F0018" w:rsidRPr="00B004A9">
        <w:rPr>
          <w:rFonts w:ascii="Times New Roman" w:eastAsia="Times New Roman" w:hAnsi="Times New Roman" w:cs="HelveticaNeue-Roman"/>
          <w:sz w:val="24"/>
          <w:szCs w:val="20"/>
          <w:lang w:eastAsia="ar-SA"/>
        </w:rPr>
        <w:t>Le FMDE est alimenté notamment par :</w:t>
      </w:r>
    </w:p>
    <w:p w14:paraId="64AACB3B" w14:textId="77777777" w:rsidR="002F0018" w:rsidRPr="00B004A9" w:rsidRDefault="00941D72" w:rsidP="00941D7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a) </w:t>
      </w:r>
      <w:r w:rsidR="002F0018" w:rsidRPr="00B004A9">
        <w:rPr>
          <w:rFonts w:ascii="Times New Roman" w:eastAsia="Times New Roman" w:hAnsi="Times New Roman" w:cs="HelveticaNeue-Roman"/>
          <w:sz w:val="24"/>
          <w:szCs w:val="20"/>
          <w:lang w:eastAsia="ar-SA"/>
        </w:rPr>
        <w:t>les contribut</w:t>
      </w:r>
      <w:r w:rsidRPr="00B004A9">
        <w:rPr>
          <w:rFonts w:ascii="Times New Roman" w:eastAsia="Times New Roman" w:hAnsi="Times New Roman" w:cs="HelveticaNeue-Roman"/>
          <w:sz w:val="24"/>
          <w:szCs w:val="20"/>
          <w:lang w:eastAsia="ar-SA"/>
        </w:rPr>
        <w:t xml:space="preserve">ions volontaires des Etats et des </w:t>
      </w:r>
      <w:r w:rsidR="002F0018" w:rsidRPr="00B004A9">
        <w:rPr>
          <w:rFonts w:ascii="Times New Roman" w:eastAsia="Times New Roman" w:hAnsi="Times New Roman" w:cs="HelveticaNeue-Roman"/>
          <w:sz w:val="24"/>
          <w:szCs w:val="20"/>
          <w:lang w:eastAsia="ar-SA"/>
        </w:rPr>
        <w:t>acteurs privés ;</w:t>
      </w:r>
    </w:p>
    <w:p w14:paraId="07438EEC" w14:textId="77777777" w:rsidR="002F0018" w:rsidRPr="00B004A9" w:rsidRDefault="00941D72" w:rsidP="00941D72">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b) </w:t>
      </w:r>
      <w:r w:rsidR="002F0018" w:rsidRPr="00B004A9">
        <w:rPr>
          <w:rFonts w:ascii="Times New Roman" w:eastAsia="Times New Roman" w:hAnsi="Times New Roman" w:cs="HelveticaNeue-Roman"/>
          <w:sz w:val="24"/>
          <w:szCs w:val="20"/>
          <w:lang w:eastAsia="ar-SA"/>
        </w:rPr>
        <w:t xml:space="preserve">les contributions obligatoires </w:t>
      </w:r>
      <w:r w:rsidRPr="00B004A9">
        <w:rPr>
          <w:rFonts w:ascii="Times New Roman" w:eastAsia="Times New Roman" w:hAnsi="Times New Roman" w:cs="HelveticaNeue-Roman"/>
          <w:sz w:val="24"/>
          <w:szCs w:val="20"/>
          <w:lang w:eastAsia="ar-SA"/>
        </w:rPr>
        <w:t xml:space="preserve">des Parties </w:t>
      </w:r>
      <w:r w:rsidR="002F0018" w:rsidRPr="00B004A9">
        <w:rPr>
          <w:rFonts w:ascii="Times New Roman" w:eastAsia="Times New Roman" w:hAnsi="Times New Roman" w:cs="HelveticaNeue-Roman"/>
          <w:sz w:val="24"/>
          <w:szCs w:val="20"/>
          <w:lang w:eastAsia="ar-SA"/>
        </w:rPr>
        <w:t>alimentées par une taxe reposant principalement sur les facteurs de bouleversements brutaux ou insidieux susceptibles d’entraîner de</w:t>
      </w:r>
      <w:r w:rsidRPr="00B004A9">
        <w:rPr>
          <w:rFonts w:ascii="Times New Roman" w:eastAsia="Times New Roman" w:hAnsi="Times New Roman" w:cs="HelveticaNeue-Roman"/>
          <w:sz w:val="24"/>
          <w:szCs w:val="20"/>
          <w:lang w:eastAsia="ar-SA"/>
        </w:rPr>
        <w:t>s déplacements environnementaux ou climatiques.</w:t>
      </w:r>
    </w:p>
    <w:p w14:paraId="45CEAA35" w14:textId="77794F83" w:rsidR="002F0018" w:rsidRPr="00053824" w:rsidRDefault="00053824" w:rsidP="007B1754">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4. </w:t>
      </w:r>
      <w:r w:rsidR="002F0018" w:rsidRPr="00053824">
        <w:rPr>
          <w:rFonts w:ascii="Times New Roman" w:eastAsia="Times New Roman" w:hAnsi="Times New Roman" w:cs="HelveticaNeue-Roman"/>
          <w:sz w:val="24"/>
          <w:szCs w:val="20"/>
          <w:lang w:eastAsia="ar-SA"/>
        </w:rPr>
        <w:t>Le FMDE facilite la conclusion d’accords bilatéraux, régionaux et internationaux d’aides financières et matérielles pour l’accueil et le retour des déplacés environnementaux.</w:t>
      </w:r>
    </w:p>
    <w:p w14:paraId="24648F1E"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40D33FE6"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034737C5" w14:textId="03EC41FD"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w:t>
      </w:r>
      <w:r w:rsidR="000D5CFA" w:rsidRPr="005E7F5C">
        <w:rPr>
          <w:rFonts w:ascii="Times New Roman" w:eastAsia="Times New Roman" w:hAnsi="Times New Roman" w:cs="HelveticaNeue-Roman"/>
          <w:b/>
          <w:sz w:val="24"/>
          <w:szCs w:val="20"/>
          <w:u w:val="single"/>
          <w:lang w:eastAsia="ar-SA"/>
        </w:rPr>
        <w:t xml:space="preserve"> 24</w:t>
      </w:r>
      <w:r w:rsidR="000D5CFA" w:rsidRPr="00B004A9">
        <w:rPr>
          <w:rFonts w:ascii="Times New Roman" w:eastAsia="Times New Roman" w:hAnsi="Times New Roman" w:cs="HelveticaNeue-Roman"/>
          <w:b/>
          <w:sz w:val="24"/>
          <w:szCs w:val="20"/>
          <w:lang w:eastAsia="ar-SA"/>
        </w:rPr>
        <w:t xml:space="preserve"> </w:t>
      </w:r>
      <w:r w:rsidR="000549F3">
        <w:rPr>
          <w:rFonts w:ascii="Times New Roman" w:eastAsia="Times New Roman" w:hAnsi="Times New Roman" w:cs="HelveticaNeue-Roman"/>
          <w:b/>
          <w:sz w:val="24"/>
          <w:szCs w:val="20"/>
          <w:lang w:eastAsia="ar-SA"/>
        </w:rPr>
        <w:t>-</w:t>
      </w:r>
      <w:r w:rsidR="000D5CFA" w:rsidRPr="00B004A9">
        <w:rPr>
          <w:rFonts w:ascii="Times New Roman" w:eastAsia="Times New Roman" w:hAnsi="Times New Roman" w:cs="HelveticaNeue-Roman"/>
          <w:b/>
          <w:sz w:val="24"/>
          <w:szCs w:val="20"/>
          <w:lang w:eastAsia="ar-SA"/>
        </w:rPr>
        <w:t xml:space="preserve"> Protocoles relatifs à l’AMDE, à la Haute Autorité et au FMDE</w:t>
      </w:r>
    </w:p>
    <w:p w14:paraId="5E33328B"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D26DE41" w14:textId="5D5A3E7F" w:rsidR="002F0018" w:rsidRDefault="000D5CF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 xml:space="preserve">Les modalités d’organisation </w:t>
      </w:r>
      <w:r w:rsidRPr="00B004A9">
        <w:rPr>
          <w:rFonts w:ascii="Times New Roman" w:eastAsia="Times New Roman" w:hAnsi="Times New Roman" w:cs="HelveticaNeue-Roman"/>
          <w:sz w:val="24"/>
          <w:szCs w:val="20"/>
          <w:lang w:eastAsia="ar-SA"/>
        </w:rPr>
        <w:t xml:space="preserve">et de fonctionnement </w:t>
      </w:r>
      <w:r w:rsidR="002F0018" w:rsidRPr="00B004A9">
        <w:rPr>
          <w:rFonts w:ascii="Times New Roman" w:eastAsia="Times New Roman" w:hAnsi="Times New Roman" w:cs="HelveticaNeue-Roman"/>
          <w:sz w:val="24"/>
          <w:szCs w:val="20"/>
          <w:lang w:eastAsia="ar-SA"/>
        </w:rPr>
        <w:t xml:space="preserve">de l’AMDE et de la Haute Autorité seront précisées dans un </w:t>
      </w:r>
      <w:r w:rsidR="009E0B83">
        <w:rPr>
          <w:rFonts w:ascii="Times New Roman" w:eastAsia="Times New Roman" w:hAnsi="Times New Roman" w:cs="HelveticaNeue-Roman"/>
          <w:sz w:val="24"/>
          <w:szCs w:val="20"/>
          <w:lang w:eastAsia="ar-SA"/>
        </w:rPr>
        <w:t>Protocole</w:t>
      </w:r>
      <w:r w:rsidR="002F0018" w:rsidRPr="00B004A9">
        <w:rPr>
          <w:rFonts w:ascii="Times New Roman" w:eastAsia="Times New Roman" w:hAnsi="Times New Roman" w:cs="HelveticaNeue-Roman"/>
          <w:sz w:val="24"/>
          <w:szCs w:val="20"/>
          <w:lang w:eastAsia="ar-SA"/>
        </w:rPr>
        <w:t xml:space="preserve"> additionnel à la présente Convention</w:t>
      </w:r>
      <w:r w:rsidR="00042041">
        <w:rPr>
          <w:rFonts w:ascii="Times New Roman" w:eastAsia="Times New Roman" w:hAnsi="Times New Roman" w:cs="HelveticaNeue-Roman"/>
          <w:sz w:val="24"/>
          <w:szCs w:val="20"/>
          <w:lang w:eastAsia="ar-SA"/>
        </w:rPr>
        <w:t xml:space="preserve"> adopté, si possible, lors de la première Conférence des Parties.</w:t>
      </w:r>
      <w:r w:rsidR="002F0018" w:rsidRPr="00B004A9">
        <w:rPr>
          <w:rFonts w:ascii="Times New Roman" w:eastAsia="Times New Roman" w:hAnsi="Times New Roman" w:cs="HelveticaNeue-Roman"/>
          <w:sz w:val="24"/>
          <w:szCs w:val="20"/>
          <w:lang w:eastAsia="ar-SA"/>
        </w:rPr>
        <w:t xml:space="preserve"> </w:t>
      </w:r>
    </w:p>
    <w:p w14:paraId="072959B4"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8630C0E" w14:textId="20138646" w:rsidR="002F0018" w:rsidRDefault="000D5CF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B004A9">
        <w:rPr>
          <w:rFonts w:ascii="Times New Roman" w:eastAsia="Times New Roman" w:hAnsi="Times New Roman" w:cs="HelveticaNeue-Roman"/>
          <w:sz w:val="24"/>
          <w:szCs w:val="20"/>
          <w:lang w:eastAsia="ar-SA"/>
        </w:rPr>
        <w:t xml:space="preserve">Les modalités d’organisation </w:t>
      </w:r>
      <w:r w:rsidRPr="00B004A9">
        <w:rPr>
          <w:rFonts w:ascii="Times New Roman" w:eastAsia="Times New Roman" w:hAnsi="Times New Roman" w:cs="HelveticaNeue-Roman"/>
          <w:sz w:val="24"/>
          <w:szCs w:val="20"/>
          <w:lang w:eastAsia="ar-SA"/>
        </w:rPr>
        <w:t xml:space="preserve">et de fonctionnement </w:t>
      </w:r>
      <w:r w:rsidR="002F0018" w:rsidRPr="00B004A9">
        <w:rPr>
          <w:rFonts w:ascii="Times New Roman" w:eastAsia="Times New Roman" w:hAnsi="Times New Roman" w:cs="HelveticaNeue-Roman"/>
          <w:sz w:val="24"/>
          <w:szCs w:val="20"/>
          <w:lang w:eastAsia="ar-SA"/>
        </w:rPr>
        <w:t xml:space="preserve">du FMDE, </w:t>
      </w:r>
      <w:r w:rsidRPr="00B004A9">
        <w:rPr>
          <w:rFonts w:ascii="Times New Roman" w:eastAsia="Times New Roman" w:hAnsi="Times New Roman" w:cs="HelveticaNeue-Roman"/>
          <w:sz w:val="24"/>
          <w:szCs w:val="20"/>
          <w:lang w:eastAsia="ar-SA"/>
        </w:rPr>
        <w:t xml:space="preserve">ainsi que les dispositions relatives à </w:t>
      </w:r>
      <w:r w:rsidR="002F0018" w:rsidRPr="00B004A9">
        <w:rPr>
          <w:rFonts w:ascii="Times New Roman" w:eastAsia="Times New Roman" w:hAnsi="Times New Roman" w:cs="HelveticaNeue-Roman"/>
          <w:sz w:val="24"/>
          <w:szCs w:val="20"/>
          <w:lang w:eastAsia="ar-SA"/>
        </w:rPr>
        <w:t>l’assiette</w:t>
      </w:r>
      <w:r w:rsidRPr="00B004A9">
        <w:rPr>
          <w:rFonts w:ascii="Times New Roman" w:eastAsia="Times New Roman" w:hAnsi="Times New Roman" w:cs="HelveticaNeue-Roman"/>
          <w:sz w:val="24"/>
          <w:szCs w:val="20"/>
          <w:lang w:eastAsia="ar-SA"/>
        </w:rPr>
        <w:t>, au prélèvement et à l’</w:t>
      </w:r>
      <w:r w:rsidR="002F0018" w:rsidRPr="00B004A9">
        <w:rPr>
          <w:rFonts w:ascii="Times New Roman" w:eastAsia="Times New Roman" w:hAnsi="Times New Roman" w:cs="HelveticaNeue-Roman"/>
          <w:sz w:val="24"/>
          <w:szCs w:val="20"/>
          <w:lang w:eastAsia="ar-SA"/>
        </w:rPr>
        <w:t xml:space="preserve">affectation </w:t>
      </w:r>
      <w:r w:rsidRPr="00B004A9">
        <w:rPr>
          <w:rFonts w:ascii="Times New Roman" w:eastAsia="Times New Roman" w:hAnsi="Times New Roman" w:cs="HelveticaNeue-Roman"/>
          <w:sz w:val="24"/>
          <w:szCs w:val="20"/>
          <w:lang w:eastAsia="ar-SA"/>
        </w:rPr>
        <w:t>de la taxe v</w:t>
      </w:r>
      <w:r w:rsidR="00C25C86">
        <w:rPr>
          <w:rFonts w:ascii="Times New Roman" w:eastAsia="Times New Roman" w:hAnsi="Times New Roman" w:cs="HelveticaNeue-Roman"/>
          <w:sz w:val="24"/>
          <w:szCs w:val="20"/>
          <w:lang w:eastAsia="ar-SA"/>
        </w:rPr>
        <w:t>isée à l’article 23 paragraphe 3</w:t>
      </w:r>
      <w:r w:rsidRPr="00B004A9">
        <w:rPr>
          <w:rFonts w:ascii="Times New Roman" w:eastAsia="Times New Roman" w:hAnsi="Times New Roman" w:cs="HelveticaNeue-Roman"/>
          <w:sz w:val="24"/>
          <w:szCs w:val="20"/>
          <w:lang w:eastAsia="ar-SA"/>
        </w:rPr>
        <w:t>, alinéa b), seront défini</w:t>
      </w:r>
      <w:r w:rsidR="00981239">
        <w:rPr>
          <w:rFonts w:ascii="Times New Roman" w:eastAsia="Times New Roman" w:hAnsi="Times New Roman" w:cs="HelveticaNeue-Roman"/>
          <w:sz w:val="24"/>
          <w:szCs w:val="20"/>
          <w:lang w:eastAsia="ar-SA"/>
        </w:rPr>
        <w:t>e</w:t>
      </w:r>
      <w:r w:rsidRPr="00B004A9">
        <w:rPr>
          <w:rFonts w:ascii="Times New Roman" w:eastAsia="Times New Roman" w:hAnsi="Times New Roman" w:cs="HelveticaNeue-Roman"/>
          <w:sz w:val="24"/>
          <w:szCs w:val="20"/>
          <w:lang w:eastAsia="ar-SA"/>
        </w:rPr>
        <w:t>s</w:t>
      </w:r>
      <w:r w:rsidR="002F0018" w:rsidRPr="00B004A9">
        <w:rPr>
          <w:rFonts w:ascii="Times New Roman" w:eastAsia="Times New Roman" w:hAnsi="Times New Roman" w:cs="HelveticaNeue-Roman"/>
          <w:sz w:val="24"/>
          <w:szCs w:val="20"/>
          <w:lang w:eastAsia="ar-SA"/>
        </w:rPr>
        <w:t xml:space="preserve"> dans un </w:t>
      </w:r>
      <w:r w:rsidR="009E0B83">
        <w:rPr>
          <w:rFonts w:ascii="Times New Roman" w:eastAsia="Times New Roman" w:hAnsi="Times New Roman" w:cs="HelveticaNeue-Roman"/>
          <w:sz w:val="24"/>
          <w:szCs w:val="20"/>
          <w:lang w:eastAsia="ar-SA"/>
        </w:rPr>
        <w:t>Protocole</w:t>
      </w:r>
      <w:r w:rsidR="002F0018" w:rsidRPr="00B004A9">
        <w:rPr>
          <w:rFonts w:ascii="Times New Roman" w:eastAsia="Times New Roman" w:hAnsi="Times New Roman" w:cs="HelveticaNeue-Roman"/>
          <w:sz w:val="24"/>
          <w:szCs w:val="20"/>
          <w:lang w:eastAsia="ar-SA"/>
        </w:rPr>
        <w:t xml:space="preserve"> additionnel à la présente Convention</w:t>
      </w:r>
      <w:r w:rsidR="00042041">
        <w:rPr>
          <w:rFonts w:ascii="Times New Roman" w:eastAsia="Times New Roman" w:hAnsi="Times New Roman" w:cs="HelveticaNeue-Roman"/>
          <w:sz w:val="24"/>
          <w:szCs w:val="20"/>
          <w:lang w:eastAsia="ar-SA"/>
        </w:rPr>
        <w:t xml:space="preserve"> adopté, si possible, lors de la première Conférence des Parties.</w:t>
      </w:r>
      <w:r w:rsidR="002F0018" w:rsidRPr="00B004A9">
        <w:rPr>
          <w:rFonts w:ascii="Times New Roman" w:eastAsia="Times New Roman" w:hAnsi="Times New Roman" w:cs="HelveticaNeue-Roman"/>
          <w:sz w:val="24"/>
          <w:szCs w:val="20"/>
          <w:lang w:eastAsia="ar-SA"/>
        </w:rPr>
        <w:t xml:space="preserve"> </w:t>
      </w:r>
    </w:p>
    <w:p w14:paraId="6AD261BB" w14:textId="77777777" w:rsidR="002143D7" w:rsidRDefault="002143D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3FC2B50" w14:textId="19AC41E2" w:rsidR="002143D7" w:rsidRDefault="002143D7" w:rsidP="002F0018">
      <w:pPr>
        <w:suppressAutoHyphens/>
        <w:autoSpaceDE w:val="0"/>
        <w:spacing w:after="0" w:line="240" w:lineRule="auto"/>
        <w:ind w:right="-108"/>
        <w:jc w:val="both"/>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lastRenderedPageBreak/>
        <w:t xml:space="preserve">Article 25 </w:t>
      </w:r>
      <w:r w:rsidR="000549F3">
        <w:rPr>
          <w:rFonts w:ascii="Times New Roman" w:eastAsia="Times New Roman" w:hAnsi="Times New Roman" w:cs="HelveticaNeue-Roman"/>
          <w:b/>
          <w:sz w:val="24"/>
          <w:szCs w:val="20"/>
          <w:u w:val="single"/>
          <w:lang w:eastAsia="ar-SA"/>
        </w:rPr>
        <w:t>-</w:t>
      </w:r>
      <w:r>
        <w:rPr>
          <w:rFonts w:ascii="Times New Roman" w:eastAsia="Times New Roman" w:hAnsi="Times New Roman" w:cs="HelveticaNeue-Roman"/>
          <w:b/>
          <w:sz w:val="24"/>
          <w:szCs w:val="20"/>
          <w:u w:val="single"/>
          <w:lang w:eastAsia="ar-SA"/>
        </w:rPr>
        <w:t xml:space="preserve"> Rôle de l’</w:t>
      </w:r>
      <w:r w:rsidR="004453DA">
        <w:rPr>
          <w:rFonts w:ascii="Times New Roman" w:eastAsia="Times New Roman" w:hAnsi="Times New Roman" w:cs="HelveticaNeue-Roman"/>
          <w:b/>
          <w:sz w:val="24"/>
          <w:szCs w:val="20"/>
          <w:u w:val="single"/>
          <w:lang w:eastAsia="ar-SA"/>
        </w:rPr>
        <w:t>Organisation I</w:t>
      </w:r>
      <w:r>
        <w:rPr>
          <w:rFonts w:ascii="Times New Roman" w:eastAsia="Times New Roman" w:hAnsi="Times New Roman" w:cs="HelveticaNeue-Roman"/>
          <w:b/>
          <w:sz w:val="24"/>
          <w:szCs w:val="20"/>
          <w:u w:val="single"/>
          <w:lang w:eastAsia="ar-SA"/>
        </w:rPr>
        <w:t>nternationale pour les Migrations (OIM)</w:t>
      </w:r>
    </w:p>
    <w:p w14:paraId="1C165097" w14:textId="77777777" w:rsidR="002143D7" w:rsidRDefault="002143D7" w:rsidP="002F0018">
      <w:pPr>
        <w:suppressAutoHyphens/>
        <w:autoSpaceDE w:val="0"/>
        <w:spacing w:after="0" w:line="240" w:lineRule="auto"/>
        <w:ind w:right="-108"/>
        <w:jc w:val="both"/>
        <w:rPr>
          <w:rFonts w:ascii="Times New Roman" w:eastAsia="Times New Roman" w:hAnsi="Times New Roman" w:cs="HelveticaNeue-Roman"/>
          <w:b/>
          <w:sz w:val="24"/>
          <w:szCs w:val="20"/>
          <w:lang w:eastAsia="ar-SA"/>
        </w:rPr>
      </w:pPr>
    </w:p>
    <w:p w14:paraId="1F1E70FF" w14:textId="3787D8AC" w:rsidR="004453DA" w:rsidRPr="00B004A9" w:rsidRDefault="002143D7"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Outre les fonctions qui lui sont confiées aux art</w:t>
      </w:r>
      <w:r w:rsidR="00D56A57">
        <w:rPr>
          <w:rFonts w:ascii="Times New Roman" w:eastAsia="Times New Roman" w:hAnsi="Times New Roman" w:cs="HelveticaNeue-Roman"/>
          <w:sz w:val="24"/>
          <w:szCs w:val="20"/>
          <w:lang w:eastAsia="ar-SA"/>
        </w:rPr>
        <w:t xml:space="preserve">icles </w:t>
      </w:r>
      <w:r>
        <w:rPr>
          <w:rFonts w:ascii="Times New Roman" w:eastAsia="Times New Roman" w:hAnsi="Times New Roman" w:cs="HelveticaNeue-Roman"/>
          <w:sz w:val="24"/>
          <w:szCs w:val="20"/>
          <w:lang w:eastAsia="ar-SA"/>
        </w:rPr>
        <w:t xml:space="preserve">20, 21, 22 et </w:t>
      </w:r>
      <w:r w:rsidR="004453DA">
        <w:rPr>
          <w:rFonts w:ascii="Times New Roman" w:eastAsia="Times New Roman" w:hAnsi="Times New Roman" w:cs="HelveticaNeue-Roman"/>
          <w:sz w:val="24"/>
          <w:szCs w:val="20"/>
          <w:lang w:eastAsia="ar-SA"/>
        </w:rPr>
        <w:t>23</w:t>
      </w:r>
      <w:r w:rsidR="00D56A57">
        <w:rPr>
          <w:rFonts w:ascii="Times New Roman" w:eastAsia="Times New Roman" w:hAnsi="Times New Roman" w:cs="HelveticaNeue-Roman"/>
          <w:sz w:val="24"/>
          <w:szCs w:val="20"/>
          <w:lang w:eastAsia="ar-SA"/>
        </w:rPr>
        <w:t>,</w:t>
      </w:r>
      <w:r w:rsidR="004453DA">
        <w:rPr>
          <w:rFonts w:ascii="Times New Roman" w:eastAsia="Times New Roman" w:hAnsi="Times New Roman" w:cs="HelveticaNeue-Roman"/>
          <w:sz w:val="24"/>
          <w:szCs w:val="20"/>
          <w:lang w:eastAsia="ar-SA"/>
        </w:rPr>
        <w:t xml:space="preserve"> </w:t>
      </w:r>
      <w:r w:rsidR="00D56A57">
        <w:rPr>
          <w:rFonts w:ascii="Times New Roman" w:eastAsia="Times New Roman" w:hAnsi="Times New Roman" w:cs="HelveticaNeue-Roman"/>
          <w:sz w:val="24"/>
          <w:szCs w:val="20"/>
          <w:lang w:eastAsia="ar-SA"/>
        </w:rPr>
        <w:t>l</w:t>
      </w:r>
      <w:r w:rsidR="004453DA">
        <w:rPr>
          <w:rFonts w:ascii="Times New Roman" w:eastAsia="Times New Roman" w:hAnsi="Times New Roman" w:cs="HelveticaNeue-Roman"/>
          <w:sz w:val="24"/>
          <w:szCs w:val="20"/>
          <w:lang w:eastAsia="ar-SA"/>
        </w:rPr>
        <w:t>’OIM</w:t>
      </w:r>
      <w:r w:rsidR="004453DA" w:rsidRPr="00B004A9">
        <w:rPr>
          <w:rFonts w:ascii="Times New Roman" w:eastAsia="Times New Roman" w:hAnsi="Times New Roman" w:cs="HelveticaNeue-Roman"/>
          <w:sz w:val="24"/>
          <w:szCs w:val="20"/>
          <w:lang w:eastAsia="ar-SA"/>
        </w:rPr>
        <w:t xml:space="preserve"> a pour tâche</w:t>
      </w:r>
      <w:r w:rsidR="0003051D">
        <w:rPr>
          <w:rFonts w:ascii="Times New Roman" w:eastAsia="Times New Roman" w:hAnsi="Times New Roman" w:cs="HelveticaNeue-Roman"/>
          <w:sz w:val="24"/>
          <w:szCs w:val="20"/>
          <w:lang w:eastAsia="ar-SA"/>
        </w:rPr>
        <w:t>s</w:t>
      </w:r>
      <w:r w:rsidR="004453DA" w:rsidRPr="00B004A9">
        <w:rPr>
          <w:rFonts w:ascii="Times New Roman" w:eastAsia="Times New Roman" w:hAnsi="Times New Roman" w:cs="HelveticaNeue-Roman"/>
          <w:sz w:val="24"/>
          <w:szCs w:val="20"/>
          <w:lang w:eastAsia="ar-SA"/>
        </w:rPr>
        <w:t> :</w:t>
      </w:r>
    </w:p>
    <w:p w14:paraId="6DE1ACB1" w14:textId="77777777"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5AAFC23" w14:textId="246DD97D"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a</w:t>
      </w:r>
      <w:r w:rsidRPr="00B004A9">
        <w:rPr>
          <w:rFonts w:ascii="Times New Roman" w:eastAsia="Times New Roman" w:hAnsi="Times New Roman" w:cs="HelveticaNeue-Roman"/>
          <w:sz w:val="24"/>
          <w:szCs w:val="20"/>
          <w:lang w:eastAsia="ar-SA"/>
        </w:rPr>
        <w:t xml:space="preserve">) de synthétiser et de présenter à la Conférence des Parties les rapports d’application de la </w:t>
      </w:r>
      <w:r>
        <w:rPr>
          <w:rFonts w:ascii="Times New Roman" w:eastAsia="Times New Roman" w:hAnsi="Times New Roman" w:cs="HelveticaNeue-Roman"/>
          <w:sz w:val="24"/>
          <w:szCs w:val="20"/>
          <w:lang w:eastAsia="ar-SA"/>
        </w:rPr>
        <w:t>Convention prévus à l’article 2</w:t>
      </w:r>
      <w:r w:rsidR="00E83052">
        <w:rPr>
          <w:rFonts w:ascii="Times New Roman" w:eastAsia="Times New Roman" w:hAnsi="Times New Roman" w:cs="HelveticaNeue-Roman"/>
          <w:sz w:val="24"/>
          <w:szCs w:val="20"/>
          <w:lang w:eastAsia="ar-SA"/>
        </w:rPr>
        <w:t>9</w:t>
      </w:r>
      <w:r w:rsidRPr="00B004A9">
        <w:rPr>
          <w:rFonts w:ascii="Times New Roman" w:eastAsia="Times New Roman" w:hAnsi="Times New Roman" w:cs="HelveticaNeue-Roman"/>
          <w:sz w:val="24"/>
          <w:szCs w:val="20"/>
          <w:lang w:eastAsia="ar-SA"/>
        </w:rPr>
        <w:t>. Cette synthèse met en évidence les insuffisances ainsi que les bonnes pratiques</w:t>
      </w:r>
      <w:r w:rsidR="00D56A57">
        <w:rPr>
          <w:rFonts w:ascii="Times New Roman" w:eastAsia="Times New Roman" w:hAnsi="Times New Roman" w:cs="HelveticaNeue-Roman"/>
          <w:sz w:val="24"/>
          <w:szCs w:val="20"/>
          <w:lang w:eastAsia="ar-SA"/>
        </w:rPr>
        <w:t> ;</w:t>
      </w:r>
    </w:p>
    <w:p w14:paraId="0B978BAE" w14:textId="4B49DA85"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10"/>
          <w:lang w:eastAsia="ar-SA"/>
        </w:rPr>
        <w:t>b</w:t>
      </w:r>
      <w:r w:rsidRPr="00B004A9">
        <w:rPr>
          <w:rFonts w:ascii="Times New Roman" w:eastAsia="Times New Roman" w:hAnsi="Times New Roman" w:cs="HelveticaNeue-Roman"/>
          <w:sz w:val="24"/>
          <w:szCs w:val="10"/>
          <w:lang w:eastAsia="ar-SA"/>
        </w:rPr>
        <w:t xml:space="preserve">) d’organiser les réunions du conseil d’administration et du conseil scientifique de l’AMDE </w:t>
      </w:r>
      <w:r w:rsidRPr="00B004A9">
        <w:rPr>
          <w:rFonts w:ascii="Times New Roman" w:eastAsia="Times New Roman" w:hAnsi="Times New Roman" w:cs="HelveticaNeue-Roman"/>
          <w:sz w:val="24"/>
          <w:szCs w:val="20"/>
          <w:lang w:eastAsia="ar-SA"/>
        </w:rPr>
        <w:t>et d’en assurer le service</w:t>
      </w:r>
      <w:r w:rsidR="00D56A57">
        <w:rPr>
          <w:rFonts w:ascii="Times New Roman" w:eastAsia="Times New Roman" w:hAnsi="Times New Roman" w:cs="HelveticaNeue-Roman"/>
          <w:sz w:val="24"/>
          <w:szCs w:val="20"/>
          <w:lang w:eastAsia="ar-SA"/>
        </w:rPr>
        <w:t> ;</w:t>
      </w:r>
    </w:p>
    <w:p w14:paraId="4FD65831" w14:textId="1A57DC33"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10"/>
          <w:lang w:eastAsia="ar-SA"/>
        </w:rPr>
        <w:t>c</w:t>
      </w:r>
      <w:r w:rsidRPr="00B004A9">
        <w:rPr>
          <w:rFonts w:ascii="Times New Roman" w:eastAsia="Times New Roman" w:hAnsi="Times New Roman" w:cs="HelveticaNeue-Roman"/>
          <w:sz w:val="24"/>
          <w:szCs w:val="10"/>
          <w:lang w:eastAsia="ar-SA"/>
        </w:rPr>
        <w:t xml:space="preserve">) d’organiser les réunions de la Haute Autorité </w:t>
      </w:r>
      <w:r w:rsidRPr="00B004A9">
        <w:rPr>
          <w:rFonts w:ascii="Times New Roman" w:eastAsia="Times New Roman" w:hAnsi="Times New Roman" w:cs="HelveticaNeue-Roman"/>
          <w:sz w:val="24"/>
          <w:szCs w:val="20"/>
          <w:lang w:eastAsia="ar-SA"/>
        </w:rPr>
        <w:t>et d’en assurer le service</w:t>
      </w:r>
      <w:r w:rsidR="00D56A57">
        <w:rPr>
          <w:rFonts w:ascii="Times New Roman" w:eastAsia="Times New Roman" w:hAnsi="Times New Roman" w:cs="HelveticaNeue-Roman"/>
          <w:sz w:val="24"/>
          <w:szCs w:val="20"/>
          <w:lang w:eastAsia="ar-SA"/>
        </w:rPr>
        <w:t> ;</w:t>
      </w:r>
    </w:p>
    <w:p w14:paraId="6D0242AA" w14:textId="2A41457F"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10"/>
          <w:lang w:eastAsia="ar-SA"/>
        </w:rPr>
        <w:t>d</w:t>
      </w:r>
      <w:r w:rsidRPr="00B004A9">
        <w:rPr>
          <w:rFonts w:ascii="Times New Roman" w:eastAsia="Times New Roman" w:hAnsi="Times New Roman" w:cs="HelveticaNeue-Roman"/>
          <w:sz w:val="24"/>
          <w:szCs w:val="10"/>
          <w:lang w:eastAsia="ar-SA"/>
        </w:rPr>
        <w:t xml:space="preserve">) d’organiser les réunions du FMDE </w:t>
      </w:r>
      <w:r w:rsidRPr="00B004A9">
        <w:rPr>
          <w:rFonts w:ascii="Times New Roman" w:eastAsia="Times New Roman" w:hAnsi="Times New Roman" w:cs="HelveticaNeue-Roman"/>
          <w:sz w:val="24"/>
          <w:szCs w:val="20"/>
          <w:lang w:eastAsia="ar-SA"/>
        </w:rPr>
        <w:t>et d’en assurer le service</w:t>
      </w:r>
      <w:r w:rsidR="00D56A57">
        <w:rPr>
          <w:rFonts w:ascii="Times New Roman" w:eastAsia="Times New Roman" w:hAnsi="Times New Roman" w:cs="HelveticaNeue-Roman"/>
          <w:sz w:val="24"/>
          <w:szCs w:val="20"/>
          <w:lang w:eastAsia="ar-SA"/>
        </w:rPr>
        <w:t> ;</w:t>
      </w:r>
    </w:p>
    <w:p w14:paraId="0AC45F0F" w14:textId="69162A5F"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e</w:t>
      </w:r>
      <w:r w:rsidRPr="00B004A9">
        <w:rPr>
          <w:rFonts w:ascii="Times New Roman" w:eastAsia="Times New Roman" w:hAnsi="Times New Roman" w:cs="HelveticaNeue-Roman"/>
          <w:sz w:val="24"/>
          <w:szCs w:val="10"/>
          <w:lang w:eastAsia="ar-SA"/>
        </w:rPr>
        <w:t xml:space="preserve">) de faciliter l’octroi, sur demande, d’une assistance aux Parties aux fins de la mise en œuvre de la </w:t>
      </w:r>
      <w:r w:rsidR="00D56A57">
        <w:rPr>
          <w:rFonts w:ascii="Times New Roman" w:eastAsia="Times New Roman" w:hAnsi="Times New Roman" w:cs="HelveticaNeue-Roman"/>
          <w:sz w:val="24"/>
          <w:szCs w:val="10"/>
          <w:lang w:eastAsia="ar-SA"/>
        </w:rPr>
        <w:t xml:space="preserve">présente </w:t>
      </w:r>
      <w:r w:rsidRPr="00B004A9">
        <w:rPr>
          <w:rFonts w:ascii="Times New Roman" w:eastAsia="Times New Roman" w:hAnsi="Times New Roman" w:cs="HelveticaNeue-Roman"/>
          <w:sz w:val="24"/>
          <w:szCs w:val="10"/>
          <w:lang w:eastAsia="ar-SA"/>
        </w:rPr>
        <w:t>Convention</w:t>
      </w:r>
      <w:r w:rsidR="00D56A57">
        <w:rPr>
          <w:rFonts w:ascii="Times New Roman" w:eastAsia="Times New Roman" w:hAnsi="Times New Roman" w:cs="HelveticaNeue-Roman"/>
          <w:sz w:val="24"/>
          <w:szCs w:val="10"/>
          <w:lang w:eastAsia="ar-SA"/>
        </w:rPr>
        <w:t> ;</w:t>
      </w:r>
    </w:p>
    <w:p w14:paraId="2A7F7A1F" w14:textId="2F1CC0AE"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f</w:t>
      </w:r>
      <w:r w:rsidRPr="00B004A9">
        <w:rPr>
          <w:rFonts w:ascii="Times New Roman" w:eastAsia="Times New Roman" w:hAnsi="Times New Roman" w:cs="HelveticaNeue-Roman"/>
          <w:sz w:val="24"/>
          <w:szCs w:val="10"/>
          <w:lang w:eastAsia="ar-SA"/>
        </w:rPr>
        <w:t>) d’assurer, au besoin, la coordination avec les secrétariats des organismes internationaux compétents</w:t>
      </w:r>
      <w:r w:rsidR="00D56A57">
        <w:rPr>
          <w:rFonts w:ascii="Times New Roman" w:eastAsia="Times New Roman" w:hAnsi="Times New Roman" w:cs="HelveticaNeue-Roman"/>
          <w:sz w:val="24"/>
          <w:szCs w:val="10"/>
          <w:lang w:eastAsia="ar-SA"/>
        </w:rPr>
        <w:t> ;</w:t>
      </w:r>
    </w:p>
    <w:p w14:paraId="777CCF86" w14:textId="45BBCFD5"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g</w:t>
      </w:r>
      <w:r w:rsidRPr="00B004A9">
        <w:rPr>
          <w:rFonts w:ascii="Times New Roman" w:eastAsia="Times New Roman" w:hAnsi="Times New Roman" w:cs="HelveticaNeue-Roman"/>
          <w:sz w:val="24"/>
          <w:szCs w:val="10"/>
          <w:lang w:eastAsia="ar-SA"/>
        </w:rPr>
        <w:t xml:space="preserve">) de soutenir les Parties pour l’échange d’informations concernant la mise en œuvre de la </w:t>
      </w:r>
      <w:r w:rsidR="00D56A57">
        <w:rPr>
          <w:rFonts w:ascii="Times New Roman" w:eastAsia="Times New Roman" w:hAnsi="Times New Roman" w:cs="HelveticaNeue-Roman"/>
          <w:sz w:val="24"/>
          <w:szCs w:val="10"/>
          <w:lang w:eastAsia="ar-SA"/>
        </w:rPr>
        <w:t xml:space="preserve">présente </w:t>
      </w:r>
      <w:r w:rsidRPr="00B004A9">
        <w:rPr>
          <w:rFonts w:ascii="Times New Roman" w:eastAsia="Times New Roman" w:hAnsi="Times New Roman" w:cs="HelveticaNeue-Roman"/>
          <w:sz w:val="24"/>
          <w:szCs w:val="10"/>
          <w:lang w:eastAsia="ar-SA"/>
        </w:rPr>
        <w:t>Convention</w:t>
      </w:r>
      <w:r w:rsidR="00D56A57">
        <w:rPr>
          <w:rFonts w:ascii="Times New Roman" w:eastAsia="Times New Roman" w:hAnsi="Times New Roman" w:cs="HelveticaNeue-Roman"/>
          <w:sz w:val="24"/>
          <w:szCs w:val="10"/>
          <w:lang w:eastAsia="ar-SA"/>
        </w:rPr>
        <w:t> ;</w:t>
      </w:r>
    </w:p>
    <w:p w14:paraId="0A3246D6" w14:textId="2E419F85"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h</w:t>
      </w:r>
      <w:r w:rsidRPr="00B004A9">
        <w:rPr>
          <w:rFonts w:ascii="Times New Roman" w:eastAsia="Times New Roman" w:hAnsi="Times New Roman" w:cs="HelveticaNeue-Roman"/>
          <w:sz w:val="24"/>
          <w:szCs w:val="10"/>
          <w:lang w:eastAsia="ar-SA"/>
        </w:rPr>
        <w:t xml:space="preserve">) d’établir et de présenter à la Conférence des Parties des rapports sur l’exercice de ses fonctions ainsi que d’autres informations disponibles </w:t>
      </w:r>
      <w:r w:rsidR="00D56A57">
        <w:rPr>
          <w:rFonts w:ascii="Times New Roman" w:eastAsia="Times New Roman" w:hAnsi="Times New Roman" w:cs="HelveticaNeue-Roman"/>
          <w:sz w:val="24"/>
          <w:szCs w:val="10"/>
          <w:lang w:eastAsia="ar-SA"/>
        </w:rPr>
        <w:t>fais</w:t>
      </w:r>
      <w:r w:rsidRPr="00B004A9">
        <w:rPr>
          <w:rFonts w:ascii="Times New Roman" w:eastAsia="Times New Roman" w:hAnsi="Times New Roman" w:cs="HelveticaNeue-Roman"/>
          <w:sz w:val="24"/>
          <w:szCs w:val="10"/>
          <w:lang w:eastAsia="ar-SA"/>
        </w:rPr>
        <w:t xml:space="preserve">ant </w:t>
      </w:r>
      <w:r w:rsidR="00D56A57">
        <w:rPr>
          <w:rFonts w:ascii="Times New Roman" w:eastAsia="Times New Roman" w:hAnsi="Times New Roman" w:cs="HelveticaNeue-Roman"/>
          <w:sz w:val="24"/>
          <w:szCs w:val="10"/>
          <w:lang w:eastAsia="ar-SA"/>
        </w:rPr>
        <w:t>éta</w:t>
      </w:r>
      <w:r w:rsidRPr="00B004A9">
        <w:rPr>
          <w:rFonts w:ascii="Times New Roman" w:eastAsia="Times New Roman" w:hAnsi="Times New Roman" w:cs="HelveticaNeue-Roman"/>
          <w:sz w:val="24"/>
          <w:szCs w:val="10"/>
          <w:lang w:eastAsia="ar-SA"/>
        </w:rPr>
        <w:t xml:space="preserve">t </w:t>
      </w:r>
      <w:r w:rsidR="00D56A57">
        <w:rPr>
          <w:rFonts w:ascii="Times New Roman" w:eastAsia="Times New Roman" w:hAnsi="Times New Roman" w:cs="HelveticaNeue-Roman"/>
          <w:sz w:val="24"/>
          <w:szCs w:val="10"/>
          <w:lang w:eastAsia="ar-SA"/>
        </w:rPr>
        <w:t>d</w:t>
      </w:r>
      <w:r w:rsidRPr="00B004A9">
        <w:rPr>
          <w:rFonts w:ascii="Times New Roman" w:eastAsia="Times New Roman" w:hAnsi="Times New Roman" w:cs="HelveticaNeue-Roman"/>
          <w:sz w:val="24"/>
          <w:szCs w:val="10"/>
          <w:lang w:eastAsia="ar-SA"/>
        </w:rPr>
        <w:t xml:space="preserve">es insuffisances, </w:t>
      </w:r>
      <w:r w:rsidR="00D56A57">
        <w:rPr>
          <w:rFonts w:ascii="Times New Roman" w:eastAsia="Times New Roman" w:hAnsi="Times New Roman" w:cs="HelveticaNeue-Roman"/>
          <w:sz w:val="24"/>
          <w:szCs w:val="10"/>
          <w:lang w:eastAsia="ar-SA"/>
        </w:rPr>
        <w:t>d</w:t>
      </w:r>
      <w:r w:rsidRPr="00B004A9">
        <w:rPr>
          <w:rFonts w:ascii="Times New Roman" w:eastAsia="Times New Roman" w:hAnsi="Times New Roman" w:cs="HelveticaNeue-Roman"/>
          <w:sz w:val="24"/>
          <w:szCs w:val="10"/>
          <w:lang w:eastAsia="ar-SA"/>
        </w:rPr>
        <w:t xml:space="preserve">es progrès et </w:t>
      </w:r>
      <w:r w:rsidR="00D56A57">
        <w:rPr>
          <w:rFonts w:ascii="Times New Roman" w:eastAsia="Times New Roman" w:hAnsi="Times New Roman" w:cs="HelveticaNeue-Roman"/>
          <w:sz w:val="24"/>
          <w:szCs w:val="10"/>
          <w:lang w:eastAsia="ar-SA"/>
        </w:rPr>
        <w:t>d</w:t>
      </w:r>
      <w:r w:rsidRPr="00B004A9">
        <w:rPr>
          <w:rFonts w:ascii="Times New Roman" w:eastAsia="Times New Roman" w:hAnsi="Times New Roman" w:cs="HelveticaNeue-Roman"/>
          <w:sz w:val="24"/>
          <w:szCs w:val="10"/>
          <w:lang w:eastAsia="ar-SA"/>
        </w:rPr>
        <w:t>es bonnes pratiques</w:t>
      </w:r>
      <w:r w:rsidR="00D56A57">
        <w:rPr>
          <w:rFonts w:ascii="Times New Roman" w:eastAsia="Times New Roman" w:hAnsi="Times New Roman" w:cs="HelveticaNeue-Roman"/>
          <w:sz w:val="24"/>
          <w:szCs w:val="10"/>
          <w:lang w:eastAsia="ar-SA"/>
        </w:rPr>
        <w:t> ;</w:t>
      </w:r>
    </w:p>
    <w:p w14:paraId="45D43CA9" w14:textId="1F628BD2"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i</w:t>
      </w:r>
      <w:r w:rsidRPr="00B004A9">
        <w:rPr>
          <w:rFonts w:ascii="Times New Roman" w:eastAsia="Times New Roman" w:hAnsi="Times New Roman" w:cs="HelveticaNeue-Roman"/>
          <w:sz w:val="24"/>
          <w:szCs w:val="10"/>
          <w:lang w:eastAsia="ar-SA"/>
        </w:rPr>
        <w:t>) de conclure les arrangements administratifs et contractuels nécessaires pour s’acquitter efficacement de ses fonctions</w:t>
      </w:r>
      <w:r w:rsidR="00FC4A37">
        <w:rPr>
          <w:rFonts w:ascii="Times New Roman" w:eastAsia="Times New Roman" w:hAnsi="Times New Roman" w:cs="HelveticaNeue-Roman"/>
          <w:sz w:val="24"/>
          <w:szCs w:val="10"/>
          <w:lang w:eastAsia="ar-SA"/>
        </w:rPr>
        <w:t> ;</w:t>
      </w:r>
    </w:p>
    <w:p w14:paraId="7A27ECB8" w14:textId="24A9BAF4"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j</w:t>
      </w:r>
      <w:r w:rsidRPr="00B004A9">
        <w:rPr>
          <w:rFonts w:ascii="Times New Roman" w:eastAsia="Times New Roman" w:hAnsi="Times New Roman" w:cs="HelveticaNeue-Roman"/>
          <w:sz w:val="24"/>
          <w:szCs w:val="10"/>
          <w:lang w:eastAsia="ar-SA"/>
        </w:rPr>
        <w:t xml:space="preserve">) de s’acquitter des fonctions qui lui sont assignées en vertu de tout </w:t>
      </w:r>
      <w:r>
        <w:rPr>
          <w:rFonts w:ascii="Times New Roman" w:eastAsia="Times New Roman" w:hAnsi="Times New Roman" w:cs="HelveticaNeue-Roman"/>
          <w:sz w:val="24"/>
          <w:szCs w:val="10"/>
          <w:lang w:eastAsia="ar-SA"/>
        </w:rPr>
        <w:t>Protocole</w:t>
      </w:r>
      <w:r w:rsidRPr="00B004A9">
        <w:rPr>
          <w:rFonts w:ascii="Times New Roman" w:eastAsia="Times New Roman" w:hAnsi="Times New Roman" w:cs="HelveticaNeue-Roman"/>
          <w:sz w:val="24"/>
          <w:szCs w:val="10"/>
          <w:lang w:eastAsia="ar-SA"/>
        </w:rPr>
        <w:t xml:space="preserve"> additionnel à la Convention</w:t>
      </w:r>
      <w:r w:rsidR="00FC4A37">
        <w:rPr>
          <w:rFonts w:ascii="Times New Roman" w:eastAsia="Times New Roman" w:hAnsi="Times New Roman" w:cs="HelveticaNeue-Roman"/>
          <w:sz w:val="24"/>
          <w:szCs w:val="10"/>
          <w:lang w:eastAsia="ar-SA"/>
        </w:rPr>
        <w:t> ;</w:t>
      </w:r>
    </w:p>
    <w:p w14:paraId="68B13A10" w14:textId="77777777"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r>
        <w:rPr>
          <w:rFonts w:ascii="Times New Roman" w:eastAsia="Times New Roman" w:hAnsi="Times New Roman" w:cs="HelveticaNeue-Roman"/>
          <w:sz w:val="24"/>
          <w:szCs w:val="10"/>
          <w:lang w:eastAsia="ar-SA"/>
        </w:rPr>
        <w:t>k</w:t>
      </w:r>
      <w:r w:rsidRPr="00B004A9">
        <w:rPr>
          <w:rFonts w:ascii="Times New Roman" w:eastAsia="Times New Roman" w:hAnsi="Times New Roman" w:cs="HelveticaNeue-Roman"/>
          <w:sz w:val="24"/>
          <w:szCs w:val="10"/>
          <w:lang w:eastAsia="ar-SA"/>
        </w:rPr>
        <w:t>) de s’acquitter de toutes autres fonctions qui pourraient lui être confiées par le conseil d’administration de l’AMDE et par la Conférence des Parties.</w:t>
      </w:r>
    </w:p>
    <w:p w14:paraId="720D7551" w14:textId="77777777" w:rsidR="004453DA" w:rsidRPr="00B004A9" w:rsidRDefault="004453DA" w:rsidP="004453DA">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95A87C9" w14:textId="674B6A3C" w:rsidR="000D5CFA" w:rsidRPr="00B004A9" w:rsidRDefault="000D5CFA"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w:t>
      </w:r>
      <w:r w:rsidR="00D93178">
        <w:rPr>
          <w:rFonts w:ascii="Times New Roman" w:eastAsia="Times New Roman" w:hAnsi="Times New Roman" w:cs="HelveticaNeue-Roman"/>
          <w:b/>
          <w:sz w:val="24"/>
          <w:szCs w:val="20"/>
          <w:u w:val="single"/>
          <w:lang w:eastAsia="ar-SA"/>
        </w:rPr>
        <w:t>6</w:t>
      </w:r>
      <w:r w:rsidRPr="005E7F5C">
        <w:rPr>
          <w:rFonts w:ascii="Times New Roman" w:eastAsia="Times New Roman" w:hAnsi="Times New Roman" w:cs="HelveticaNeue-Roman"/>
          <w:b/>
          <w:sz w:val="24"/>
          <w:szCs w:val="20"/>
          <w:u w:val="single"/>
          <w:lang w:eastAsia="ar-SA"/>
        </w:rPr>
        <w:t xml:space="preserve"> </w:t>
      </w:r>
      <w:r w:rsidR="00D93178">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Information</w:t>
      </w:r>
      <w:r w:rsidR="00D93178">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participation du public</w:t>
      </w:r>
      <w:r w:rsidR="00D93178">
        <w:rPr>
          <w:rFonts w:ascii="Times New Roman" w:eastAsia="Times New Roman" w:hAnsi="Times New Roman" w:cs="HelveticaNeue-Roman"/>
          <w:b/>
          <w:sz w:val="24"/>
          <w:szCs w:val="20"/>
          <w:lang w:eastAsia="ar-SA"/>
        </w:rPr>
        <w:t xml:space="preserve"> et accès à la justice</w:t>
      </w:r>
    </w:p>
    <w:p w14:paraId="7117D819" w14:textId="77777777" w:rsidR="000D5CFA" w:rsidRPr="00B004A9" w:rsidRDefault="000D5CFA" w:rsidP="000D5CFA">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3ACA2C1F" w14:textId="22A1A768" w:rsidR="000D5CFA" w:rsidRPr="00B004A9" w:rsidRDefault="00D93178" w:rsidP="000D5CFA">
      <w:pPr>
        <w:suppressAutoHyphens/>
        <w:autoSpaceDE w:val="0"/>
        <w:spacing w:after="0" w:line="240" w:lineRule="auto"/>
        <w:ind w:right="-108"/>
        <w:jc w:val="both"/>
        <w:rPr>
          <w:rFonts w:ascii="Times New Roman" w:eastAsia="Times New Roman" w:hAnsi="Times New Roman" w:cs="HelveticaNeue-Roman"/>
          <w:b/>
          <w:sz w:val="24"/>
          <w:szCs w:val="20"/>
          <w:lang w:eastAsia="ar-SA"/>
        </w:rPr>
      </w:pPr>
      <w:r>
        <w:rPr>
          <w:rFonts w:ascii="Times New Roman" w:eastAsia="Times New Roman" w:hAnsi="Times New Roman" w:cs="HelveticaNeue-Roman"/>
          <w:sz w:val="24"/>
          <w:szCs w:val="20"/>
          <w:lang w:eastAsia="ar-SA"/>
        </w:rPr>
        <w:t xml:space="preserve"> Chaque Partie, </w:t>
      </w:r>
      <w:r w:rsidR="00090B2F">
        <w:rPr>
          <w:rFonts w:ascii="Times New Roman" w:eastAsia="Times New Roman" w:hAnsi="Times New Roman" w:cs="HelveticaNeue-Roman"/>
          <w:sz w:val="24"/>
          <w:szCs w:val="20"/>
          <w:lang w:eastAsia="ar-SA"/>
        </w:rPr>
        <w:t>l</w:t>
      </w:r>
      <w:r w:rsidR="000D5CFA" w:rsidRPr="00B004A9">
        <w:rPr>
          <w:rFonts w:ascii="Times New Roman" w:eastAsia="Times New Roman" w:hAnsi="Times New Roman" w:cs="HelveticaNeue-Roman"/>
          <w:sz w:val="24"/>
          <w:szCs w:val="20"/>
          <w:lang w:eastAsia="ar-SA"/>
        </w:rPr>
        <w:t>es institutions et</w:t>
      </w:r>
      <w:r w:rsidR="00090B2F">
        <w:rPr>
          <w:rFonts w:ascii="Times New Roman" w:eastAsia="Times New Roman" w:hAnsi="Times New Roman" w:cs="HelveticaNeue-Roman"/>
          <w:sz w:val="24"/>
          <w:szCs w:val="20"/>
          <w:lang w:eastAsia="ar-SA"/>
        </w:rPr>
        <w:t xml:space="preserve"> les</w:t>
      </w:r>
      <w:r w:rsidR="000D5CFA" w:rsidRPr="00B004A9">
        <w:rPr>
          <w:rFonts w:ascii="Times New Roman" w:eastAsia="Times New Roman" w:hAnsi="Times New Roman" w:cs="HelveticaNeue-Roman"/>
          <w:sz w:val="24"/>
          <w:szCs w:val="20"/>
          <w:lang w:eastAsia="ar-SA"/>
        </w:rPr>
        <w:t xml:space="preserve"> organes de la Convention exercent leurs missions en respectant l’accès à l’information, la participation du public au processus décisionnel et</w:t>
      </w:r>
      <w:r>
        <w:rPr>
          <w:rFonts w:ascii="Times New Roman" w:eastAsia="Times New Roman" w:hAnsi="Times New Roman" w:cs="HelveticaNeue-Roman"/>
          <w:sz w:val="24"/>
          <w:szCs w:val="20"/>
          <w:lang w:eastAsia="ar-SA"/>
        </w:rPr>
        <w:t xml:space="preserve"> l’accès à la justice</w:t>
      </w:r>
      <w:r w:rsidR="000D5CFA" w:rsidRPr="00B004A9">
        <w:rPr>
          <w:rFonts w:ascii="Times New Roman" w:eastAsia="Times New Roman" w:hAnsi="Times New Roman" w:cs="HelveticaNeue-Roman"/>
          <w:sz w:val="24"/>
          <w:szCs w:val="20"/>
          <w:lang w:eastAsia="ar-SA"/>
        </w:rPr>
        <w:t xml:space="preserve"> </w:t>
      </w:r>
      <w:r w:rsidR="000D5CFA" w:rsidRPr="00B004A9">
        <w:rPr>
          <w:rFonts w:ascii="Times New Roman" w:eastAsia="Times New Roman" w:hAnsi="Times New Roman" w:cs="Times New Roman"/>
          <w:sz w:val="24"/>
          <w:szCs w:val="24"/>
          <w:lang w:eastAsia="ar-SA"/>
        </w:rPr>
        <w:t xml:space="preserve"> </w:t>
      </w:r>
      <w:r w:rsidR="000D5CFA" w:rsidRPr="00B004A9">
        <w:rPr>
          <w:rFonts w:ascii="Times New Roman" w:eastAsia="Times New Roman" w:hAnsi="Times New Roman" w:cs="HelveticaNeue-Roman"/>
          <w:sz w:val="24"/>
          <w:szCs w:val="20"/>
          <w:lang w:eastAsia="ar-SA"/>
        </w:rPr>
        <w:t>en matière d'environnement.</w:t>
      </w:r>
      <w:ins w:id="11" w:author="Ali Mekouar" w:date="2018-05-20T18:18:00Z">
        <w:r w:rsidR="00F83C19">
          <w:rPr>
            <w:rFonts w:ascii="Times New Roman" w:eastAsia="Times New Roman" w:hAnsi="Times New Roman" w:cs="HelveticaNeue-Roman"/>
            <w:sz w:val="24"/>
            <w:szCs w:val="20"/>
            <w:lang w:eastAsia="ar-SA"/>
          </w:rPr>
          <w:t xml:space="preserve"> </w:t>
        </w:r>
      </w:ins>
    </w:p>
    <w:p w14:paraId="790B709C" w14:textId="77777777" w:rsidR="000D5CFA" w:rsidRPr="00B004A9" w:rsidRDefault="000D5CF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6EBF83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59E7DBE" w14:textId="37805B9F" w:rsidR="002F0018" w:rsidRPr="00B004A9" w:rsidRDefault="000D5CFA" w:rsidP="002F0018">
      <w:pPr>
        <w:suppressAutoHyphens/>
        <w:autoSpaceDE w:val="0"/>
        <w:spacing w:after="0" w:line="240" w:lineRule="auto"/>
        <w:ind w:right="-108"/>
        <w:jc w:val="center"/>
        <w:rPr>
          <w:rFonts w:ascii="Times New Roman" w:eastAsia="Times New Roman" w:hAnsi="Times New Roman" w:cs="HelveticaNeue-Bold"/>
          <w:b/>
          <w:bCs/>
          <w:sz w:val="24"/>
          <w:szCs w:val="20"/>
          <w:lang w:eastAsia="ar-SA"/>
        </w:rPr>
      </w:pPr>
      <w:r w:rsidRPr="00B004A9">
        <w:rPr>
          <w:rFonts w:ascii="Times New Roman" w:eastAsia="Times New Roman" w:hAnsi="Times New Roman" w:cs="HelveticaNeue-Bold"/>
          <w:b/>
          <w:bCs/>
          <w:sz w:val="24"/>
          <w:szCs w:val="20"/>
          <w:lang w:eastAsia="ar-SA"/>
        </w:rPr>
        <w:t xml:space="preserve">CHAPITRE </w:t>
      </w:r>
      <w:r w:rsidR="002F0018" w:rsidRPr="00B004A9">
        <w:rPr>
          <w:rFonts w:ascii="Times New Roman" w:eastAsia="Times New Roman" w:hAnsi="Times New Roman" w:cs="HelveticaNeue-Bold"/>
          <w:b/>
          <w:bCs/>
          <w:sz w:val="24"/>
          <w:szCs w:val="20"/>
          <w:lang w:eastAsia="ar-SA"/>
        </w:rPr>
        <w:t xml:space="preserve">7 </w:t>
      </w:r>
      <w:r w:rsidR="000549F3">
        <w:rPr>
          <w:rFonts w:ascii="Times New Roman" w:eastAsia="Times New Roman" w:hAnsi="Times New Roman" w:cs="HelveticaNeue-Bold"/>
          <w:b/>
          <w:bCs/>
          <w:caps/>
          <w:sz w:val="24"/>
          <w:szCs w:val="20"/>
          <w:lang w:eastAsia="ar-SA"/>
        </w:rPr>
        <w:t>-</w:t>
      </w:r>
      <w:r w:rsidR="004D6D5A" w:rsidRPr="00B004A9">
        <w:rPr>
          <w:rFonts w:ascii="Times New Roman" w:eastAsia="Times New Roman" w:hAnsi="Times New Roman" w:cs="HelveticaNeue-Bold"/>
          <w:b/>
          <w:bCs/>
          <w:caps/>
          <w:sz w:val="24"/>
          <w:szCs w:val="20"/>
          <w:lang w:eastAsia="ar-SA"/>
        </w:rPr>
        <w:t xml:space="preserve"> M</w:t>
      </w:r>
      <w:r w:rsidR="004D6D5A" w:rsidRPr="00B004A9">
        <w:rPr>
          <w:rFonts w:ascii="Times New Roman" w:eastAsia="Times New Roman" w:hAnsi="Times New Roman" w:cs="Times New Roman"/>
          <w:b/>
          <w:bCs/>
          <w:caps/>
          <w:sz w:val="24"/>
          <w:szCs w:val="20"/>
          <w:lang w:eastAsia="ar-SA"/>
        </w:rPr>
        <w:t>É</w:t>
      </w:r>
      <w:r w:rsidR="002F0018" w:rsidRPr="00B004A9">
        <w:rPr>
          <w:rFonts w:ascii="Times New Roman" w:eastAsia="Times New Roman" w:hAnsi="Times New Roman" w:cs="HelveticaNeue-Bold"/>
          <w:b/>
          <w:bCs/>
          <w:caps/>
          <w:sz w:val="24"/>
          <w:szCs w:val="20"/>
          <w:lang w:eastAsia="ar-SA"/>
        </w:rPr>
        <w:t>canismes de mise en œuvre</w:t>
      </w:r>
    </w:p>
    <w:p w14:paraId="0C4AD677" w14:textId="77777777" w:rsidR="000D5CFA" w:rsidRPr="00B004A9" w:rsidRDefault="000D5CFA" w:rsidP="004B55E7">
      <w:pPr>
        <w:suppressAutoHyphens/>
        <w:autoSpaceDE w:val="0"/>
        <w:spacing w:after="0" w:line="240" w:lineRule="auto"/>
        <w:ind w:right="-108"/>
        <w:rPr>
          <w:rFonts w:ascii="Times New Roman" w:eastAsia="Times New Roman" w:hAnsi="Times New Roman" w:cs="HelveticaNeue-Roman"/>
          <w:b/>
          <w:sz w:val="24"/>
          <w:szCs w:val="20"/>
          <w:lang w:eastAsia="ar-SA"/>
        </w:rPr>
      </w:pPr>
    </w:p>
    <w:p w14:paraId="2E12510C" w14:textId="44593CF8" w:rsidR="002F0018" w:rsidRPr="00B004A9" w:rsidRDefault="004D6D5A"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w:t>
      </w:r>
      <w:r w:rsidR="00D93178">
        <w:rPr>
          <w:rFonts w:ascii="Times New Roman" w:eastAsia="Times New Roman" w:hAnsi="Times New Roman" w:cs="HelveticaNeue-Roman"/>
          <w:b/>
          <w:sz w:val="24"/>
          <w:szCs w:val="20"/>
          <w:u w:val="single"/>
          <w:lang w:eastAsia="ar-SA"/>
        </w:rPr>
        <w:t>7</w:t>
      </w:r>
      <w:r w:rsidR="002F0018" w:rsidRPr="00B004A9">
        <w:rPr>
          <w:rFonts w:ascii="Times New Roman" w:eastAsia="Times New Roman" w:hAnsi="Times New Roman" w:cs="HelveticaNeue-Roman"/>
          <w:b/>
          <w:sz w:val="24"/>
          <w:szCs w:val="20"/>
          <w:lang w:eastAsia="ar-SA"/>
        </w:rPr>
        <w:t xml:space="preserve"> - Coopération</w:t>
      </w:r>
    </w:p>
    <w:p w14:paraId="0FBC0D95"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C61C6E6" w14:textId="77777777" w:rsidR="000D5CFA"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La mise en œuvre de la présente Convention repose sur les institutions </w:t>
      </w:r>
      <w:r w:rsidR="004D6D5A" w:rsidRPr="00B004A9">
        <w:rPr>
          <w:rFonts w:ascii="Times New Roman" w:eastAsia="Times New Roman" w:hAnsi="Times New Roman" w:cs="HelveticaNeue-Roman"/>
          <w:sz w:val="24"/>
          <w:szCs w:val="20"/>
          <w:lang w:eastAsia="ar-SA"/>
        </w:rPr>
        <w:t xml:space="preserve">et organes qu’elle met en place avec </w:t>
      </w:r>
      <w:r w:rsidRPr="00B004A9">
        <w:rPr>
          <w:rFonts w:ascii="Times New Roman" w:eastAsia="Times New Roman" w:hAnsi="Times New Roman" w:cs="HelveticaNeue-Roman"/>
          <w:sz w:val="24"/>
          <w:szCs w:val="20"/>
          <w:lang w:eastAsia="ar-SA"/>
        </w:rPr>
        <w:t>le concours actif des organisations internationales et régionales</w:t>
      </w:r>
      <w:r w:rsidR="004D6D5A" w:rsidRPr="00B004A9">
        <w:rPr>
          <w:rFonts w:ascii="Times New Roman" w:eastAsia="Times New Roman" w:hAnsi="Times New Roman" w:cs="HelveticaNeue-Roman"/>
          <w:sz w:val="24"/>
          <w:szCs w:val="20"/>
          <w:lang w:eastAsia="ar-SA"/>
        </w:rPr>
        <w:t xml:space="preserve"> ainsi que des secrétariats et d</w:t>
      </w:r>
      <w:r w:rsidRPr="00B004A9">
        <w:rPr>
          <w:rFonts w:ascii="Times New Roman" w:eastAsia="Times New Roman" w:hAnsi="Times New Roman" w:cs="HelveticaNeue-Roman"/>
          <w:sz w:val="24"/>
          <w:szCs w:val="20"/>
          <w:lang w:eastAsia="ar-SA"/>
        </w:rPr>
        <w:t>es comités des conventions internationales ayant pour objet la protection de l’environnement ou la défense des droits de l’Homme.</w:t>
      </w:r>
    </w:p>
    <w:p w14:paraId="0E18411F" w14:textId="77777777" w:rsidR="005E7F5C" w:rsidRPr="00B004A9" w:rsidRDefault="005E7F5C"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386F46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B5A67A8" w14:textId="7784FFE0" w:rsidR="002F0018" w:rsidRPr="00B004A9" w:rsidRDefault="004D6D5A"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Article 2</w:t>
      </w:r>
      <w:r w:rsidR="00D93178">
        <w:rPr>
          <w:rFonts w:ascii="Times New Roman" w:eastAsia="Times New Roman" w:hAnsi="Times New Roman" w:cs="HelveticaNeue-Roman"/>
          <w:b/>
          <w:sz w:val="24"/>
          <w:szCs w:val="20"/>
          <w:u w:val="single"/>
          <w:lang w:eastAsia="ar-SA"/>
        </w:rPr>
        <w:t>8</w:t>
      </w:r>
      <w:r w:rsidR="002F0018" w:rsidRPr="00B004A9">
        <w:rPr>
          <w:rFonts w:ascii="Times New Roman" w:eastAsia="Times New Roman" w:hAnsi="Times New Roman" w:cs="HelveticaNeue-Roman"/>
          <w:b/>
          <w:sz w:val="24"/>
          <w:szCs w:val="20"/>
          <w:lang w:eastAsia="ar-SA"/>
        </w:rPr>
        <w:t xml:space="preserve"> - Accords bilatéraux et régionaux</w:t>
      </w:r>
    </w:p>
    <w:p w14:paraId="5647953C"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13350CB8" w14:textId="77777777" w:rsidR="002F0018" w:rsidRDefault="004D6D5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lastRenderedPageBreak/>
        <w:t xml:space="preserve">1. </w:t>
      </w:r>
      <w:r w:rsidR="002F0018" w:rsidRPr="00B004A9">
        <w:rPr>
          <w:rFonts w:ascii="Times New Roman" w:eastAsia="Times New Roman" w:hAnsi="Times New Roman" w:cs="HelveticaNeue-Roman"/>
          <w:sz w:val="24"/>
          <w:szCs w:val="20"/>
          <w:lang w:eastAsia="ar-SA"/>
        </w:rPr>
        <w:t xml:space="preserve">Les </w:t>
      </w:r>
      <w:r w:rsidRPr="00B004A9">
        <w:rPr>
          <w:rFonts w:ascii="Times New Roman" w:eastAsia="Times New Roman" w:hAnsi="Times New Roman" w:cs="HelveticaNeue-Roman"/>
          <w:sz w:val="24"/>
          <w:szCs w:val="20"/>
          <w:lang w:eastAsia="ar-SA"/>
        </w:rPr>
        <w:t>P</w:t>
      </w:r>
      <w:r w:rsidR="002F0018" w:rsidRPr="00B004A9">
        <w:rPr>
          <w:rFonts w:ascii="Times New Roman" w:eastAsia="Times New Roman" w:hAnsi="Times New Roman" w:cs="HelveticaNeue-Roman"/>
          <w:sz w:val="24"/>
          <w:szCs w:val="20"/>
          <w:lang w:eastAsia="ar-SA"/>
        </w:rPr>
        <w:t>arties sont invité</w:t>
      </w:r>
      <w:r w:rsidRPr="00B004A9">
        <w:rPr>
          <w:rFonts w:ascii="Times New Roman" w:eastAsia="Times New Roman" w:hAnsi="Times New Roman" w:cs="HelveticaNeue-Roman"/>
          <w:sz w:val="24"/>
          <w:szCs w:val="20"/>
          <w:lang w:eastAsia="ar-SA"/>
        </w:rPr>
        <w:t>e</w:t>
      </w:r>
      <w:r w:rsidR="002F0018" w:rsidRPr="00B004A9">
        <w:rPr>
          <w:rFonts w:ascii="Times New Roman" w:eastAsia="Times New Roman" w:hAnsi="Times New Roman" w:cs="HelveticaNeue-Roman"/>
          <w:sz w:val="24"/>
          <w:szCs w:val="20"/>
          <w:lang w:eastAsia="ar-SA"/>
        </w:rPr>
        <w:t>s à conclure des accords bilatéraux ou multilatéraux à l’échelle régionale pour s’acquitter des obligations qui leurs incombent en vertu de la présente Convention.</w:t>
      </w:r>
    </w:p>
    <w:p w14:paraId="7535B439"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84FF68E" w14:textId="77777777" w:rsidR="004D6D5A" w:rsidRDefault="004D6D5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Les Parties échangent des informations sur les enseignements qu’elles tirent de la conclusion et de l’application d’accords bilatéraux et multilatéraux ou d’autres arrangements ayant un rapport avec l’objet de la présente Convention, auxquels une ou plusieurs d’entre elles sont Parties.</w:t>
      </w:r>
    </w:p>
    <w:p w14:paraId="1EB26534"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CE1378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71C4CBA" w14:textId="797E2601"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D6D5A" w:rsidRPr="005E7F5C">
        <w:rPr>
          <w:rFonts w:ascii="Times New Roman" w:eastAsia="Times New Roman" w:hAnsi="Times New Roman" w:cs="HelveticaNeue-Roman"/>
          <w:b/>
          <w:sz w:val="24"/>
          <w:szCs w:val="20"/>
          <w:u w:val="single"/>
          <w:lang w:eastAsia="ar-SA"/>
        </w:rPr>
        <w:t>2</w:t>
      </w:r>
      <w:r w:rsidR="00D93178">
        <w:rPr>
          <w:rFonts w:ascii="Times New Roman" w:eastAsia="Times New Roman" w:hAnsi="Times New Roman" w:cs="HelveticaNeue-Roman"/>
          <w:b/>
          <w:sz w:val="24"/>
          <w:szCs w:val="20"/>
          <w:u w:val="single"/>
          <w:lang w:eastAsia="ar-SA"/>
        </w:rPr>
        <w:t>9</w:t>
      </w:r>
      <w:r w:rsidRPr="005E7F5C">
        <w:rPr>
          <w:rFonts w:ascii="Times New Roman" w:eastAsia="Times New Roman" w:hAnsi="Times New Roman" w:cs="HelveticaNeue-Roman"/>
          <w:b/>
          <w:sz w:val="24"/>
          <w:szCs w:val="20"/>
          <w:u w:val="single"/>
          <w:lang w:eastAsia="ar-SA"/>
        </w:rPr>
        <w:t xml:space="preserve"> </w:t>
      </w:r>
      <w:r w:rsidRPr="00B004A9">
        <w:rPr>
          <w:rFonts w:ascii="Times New Roman" w:eastAsia="Times New Roman" w:hAnsi="Times New Roman" w:cs="HelveticaNeue-Roman"/>
          <w:b/>
          <w:sz w:val="24"/>
          <w:szCs w:val="20"/>
          <w:lang w:eastAsia="ar-SA"/>
        </w:rPr>
        <w:t>- Rapports d’application</w:t>
      </w:r>
    </w:p>
    <w:p w14:paraId="03B839C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D8CBE8A" w14:textId="5247A1C7" w:rsidR="004D6D5A"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Les Parties suivent en permanence l’application de la présente Convention</w:t>
      </w:r>
      <w:r w:rsidR="00B04FBB" w:rsidRPr="00B004A9">
        <w:rPr>
          <w:rFonts w:ascii="Times New Roman" w:eastAsia="Times New Roman" w:hAnsi="Times New Roman" w:cs="HelveticaNeue-Roman"/>
          <w:sz w:val="24"/>
          <w:szCs w:val="20"/>
          <w:lang w:eastAsia="ar-SA"/>
        </w:rPr>
        <w:t xml:space="preserve">. </w:t>
      </w:r>
      <w:r w:rsidR="004D6D5A" w:rsidRPr="00B004A9">
        <w:rPr>
          <w:rFonts w:ascii="Times New Roman" w:eastAsia="Times New Roman" w:hAnsi="Times New Roman" w:cs="HelveticaNeue-Roman"/>
          <w:sz w:val="24"/>
          <w:szCs w:val="20"/>
          <w:lang w:eastAsia="ar-SA"/>
        </w:rPr>
        <w:t xml:space="preserve"> </w:t>
      </w:r>
      <w:r w:rsidR="00B04FBB" w:rsidRPr="00B004A9">
        <w:rPr>
          <w:rFonts w:ascii="Times New Roman" w:eastAsia="Times New Roman" w:hAnsi="Times New Roman" w:cs="Times New Roman"/>
          <w:sz w:val="24"/>
          <w:szCs w:val="20"/>
          <w:lang w:eastAsia="ar-SA"/>
        </w:rPr>
        <w:t>À</w:t>
      </w:r>
      <w:r w:rsidR="00B04FBB" w:rsidRPr="00B004A9">
        <w:rPr>
          <w:rFonts w:ascii="Times New Roman" w:eastAsia="Times New Roman" w:hAnsi="Times New Roman" w:cs="HelveticaNeue-Roman"/>
          <w:sz w:val="24"/>
          <w:szCs w:val="20"/>
          <w:lang w:eastAsia="ar-SA"/>
        </w:rPr>
        <w:t xml:space="preserve"> </w:t>
      </w:r>
      <w:r w:rsidR="004D6D5A" w:rsidRPr="00B004A9">
        <w:rPr>
          <w:rFonts w:ascii="Times New Roman" w:eastAsia="Times New Roman" w:hAnsi="Times New Roman" w:cs="HelveticaNeue-Roman"/>
          <w:sz w:val="24"/>
          <w:szCs w:val="20"/>
          <w:lang w:eastAsia="ar-SA"/>
        </w:rPr>
        <w:t xml:space="preserve">cette fin </w:t>
      </w:r>
      <w:r w:rsidR="00B04FBB" w:rsidRPr="00B004A9">
        <w:rPr>
          <w:rFonts w:ascii="Times New Roman" w:eastAsia="Times New Roman" w:hAnsi="Times New Roman" w:cs="HelveticaNeue-Roman"/>
          <w:sz w:val="24"/>
          <w:szCs w:val="20"/>
          <w:lang w:eastAsia="ar-SA"/>
        </w:rPr>
        <w:t xml:space="preserve">elles </w:t>
      </w:r>
      <w:r w:rsidR="004D6D5A" w:rsidRPr="00B004A9">
        <w:rPr>
          <w:rFonts w:ascii="Times New Roman" w:eastAsia="Times New Roman" w:hAnsi="Times New Roman" w:cs="HelveticaNeue-Roman"/>
          <w:sz w:val="24"/>
          <w:szCs w:val="20"/>
          <w:lang w:eastAsia="ar-SA"/>
        </w:rPr>
        <w:t xml:space="preserve">présentent à la Conférence des Parties, par l’intermédiaire du </w:t>
      </w:r>
      <w:r w:rsidR="004874E9">
        <w:rPr>
          <w:rFonts w:ascii="Times New Roman" w:eastAsia="Times New Roman" w:hAnsi="Times New Roman" w:cs="HelveticaNeue-Roman"/>
          <w:sz w:val="24"/>
          <w:szCs w:val="20"/>
          <w:lang w:eastAsia="ar-SA"/>
        </w:rPr>
        <w:t>S</w:t>
      </w:r>
      <w:r w:rsidR="004D6D5A" w:rsidRPr="00B004A9">
        <w:rPr>
          <w:rFonts w:ascii="Times New Roman" w:eastAsia="Times New Roman" w:hAnsi="Times New Roman" w:cs="HelveticaNeue-Roman"/>
          <w:sz w:val="24"/>
          <w:szCs w:val="20"/>
          <w:lang w:eastAsia="ar-SA"/>
        </w:rPr>
        <w:t>ecrétariat,</w:t>
      </w:r>
      <w:r w:rsidRPr="00B004A9">
        <w:rPr>
          <w:rFonts w:ascii="Times New Roman" w:eastAsia="Times New Roman" w:hAnsi="Times New Roman" w:cs="HelveticaNeue-Roman"/>
          <w:sz w:val="24"/>
          <w:szCs w:val="20"/>
          <w:lang w:eastAsia="ar-SA"/>
        </w:rPr>
        <w:t xml:space="preserve"> de</w:t>
      </w:r>
      <w:r w:rsidR="004D6D5A" w:rsidRPr="00B004A9">
        <w:rPr>
          <w:rFonts w:ascii="Times New Roman" w:eastAsia="Times New Roman" w:hAnsi="Times New Roman" w:cs="HelveticaNeue-Roman"/>
          <w:sz w:val="24"/>
          <w:szCs w:val="20"/>
          <w:lang w:eastAsia="ar-SA"/>
        </w:rPr>
        <w:t>s</w:t>
      </w:r>
      <w:r w:rsidRPr="00B004A9">
        <w:rPr>
          <w:rFonts w:ascii="Times New Roman" w:eastAsia="Times New Roman" w:hAnsi="Times New Roman" w:cs="HelveticaNeue-Roman"/>
          <w:sz w:val="24"/>
          <w:szCs w:val="20"/>
          <w:lang w:eastAsia="ar-SA"/>
        </w:rPr>
        <w:t xml:space="preserve"> rapports </w:t>
      </w:r>
      <w:r w:rsidR="004D6D5A" w:rsidRPr="00B004A9">
        <w:rPr>
          <w:rFonts w:ascii="Times New Roman" w:eastAsia="Times New Roman" w:hAnsi="Times New Roman" w:cs="HelveticaNeue-Roman"/>
          <w:sz w:val="24"/>
          <w:szCs w:val="20"/>
          <w:lang w:eastAsia="ar-SA"/>
        </w:rPr>
        <w:t>sur les mesures prises pour mettre en œuvre juridiquement et pratiquement la Convention, sur l’efficacité de ces mesures ainsi que sur les éventuelles difficultés rencontrées dans la réalisation des objectifs de la Convention. Pour ce faire, les Parties procèdent à la mesure juridique de l’effectivité de l’application de la Convention au moyen d’indicateurs juridiques.</w:t>
      </w:r>
    </w:p>
    <w:p w14:paraId="2B767FAA" w14:textId="77777777" w:rsidR="004D6D5A" w:rsidRPr="00B004A9" w:rsidRDefault="004D6D5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C0C53D4" w14:textId="117FD1F7" w:rsidR="00B04FBB" w:rsidRPr="00B004A9" w:rsidRDefault="00B04FBB" w:rsidP="00B04FBB">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La Conférence des Parties décide, à sa première réunion, de la périodicité et de la méthodologie à respecter par les Parties pour la présentation des rapports</w:t>
      </w:r>
      <w:r w:rsidR="00FC4A37">
        <w:rPr>
          <w:rFonts w:ascii="Times New Roman" w:eastAsia="Times New Roman" w:hAnsi="Times New Roman" w:cs="HelveticaNeue-Roman"/>
          <w:sz w:val="24"/>
          <w:szCs w:val="20"/>
          <w:lang w:eastAsia="ar-SA"/>
        </w:rPr>
        <w:t xml:space="preserve"> d’application</w:t>
      </w:r>
      <w:r w:rsidRPr="00B004A9">
        <w:rPr>
          <w:rFonts w:ascii="Times New Roman" w:eastAsia="Times New Roman" w:hAnsi="Times New Roman" w:cs="HelveticaNeue-Roman"/>
          <w:sz w:val="24"/>
          <w:szCs w:val="20"/>
          <w:lang w:eastAsia="ar-SA"/>
        </w:rPr>
        <w:t xml:space="preserve">. </w:t>
      </w:r>
    </w:p>
    <w:p w14:paraId="7FF8D942" w14:textId="77777777" w:rsidR="00B04FBB" w:rsidRPr="00B004A9" w:rsidRDefault="00B04FBB" w:rsidP="00B04FBB">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8B3B2E3" w14:textId="5321C250" w:rsidR="002F0018" w:rsidRPr="00B004A9" w:rsidRDefault="00B04FBB" w:rsidP="00B04FBB">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 Les Parties</w:t>
      </w:r>
      <w:r w:rsidR="002F0018" w:rsidRPr="00B004A9">
        <w:rPr>
          <w:rFonts w:ascii="Times New Roman" w:eastAsia="Times New Roman" w:hAnsi="Times New Roman" w:cs="HelveticaNeue-Roman"/>
          <w:sz w:val="24"/>
          <w:szCs w:val="20"/>
          <w:lang w:eastAsia="ar-SA"/>
        </w:rPr>
        <w:t xml:space="preserve"> associent la société civile tout au long du processus d’élaboration des rapport</w:t>
      </w:r>
      <w:r w:rsidRPr="00B004A9">
        <w:rPr>
          <w:rFonts w:ascii="Times New Roman" w:eastAsia="Times New Roman" w:hAnsi="Times New Roman" w:cs="HelveticaNeue-Roman"/>
          <w:sz w:val="24"/>
          <w:szCs w:val="20"/>
          <w:lang w:eastAsia="ar-SA"/>
        </w:rPr>
        <w:t>s</w:t>
      </w:r>
      <w:r w:rsidR="00FC4A37">
        <w:rPr>
          <w:rFonts w:ascii="Times New Roman" w:eastAsia="Times New Roman" w:hAnsi="Times New Roman" w:cs="HelveticaNeue-Roman"/>
          <w:sz w:val="24"/>
          <w:szCs w:val="20"/>
          <w:lang w:eastAsia="ar-SA"/>
        </w:rPr>
        <w:t xml:space="preserve"> d’application</w:t>
      </w:r>
      <w:r w:rsidRPr="00B004A9">
        <w:rPr>
          <w:rFonts w:ascii="Times New Roman" w:eastAsia="Times New Roman" w:hAnsi="Times New Roman" w:cs="HelveticaNeue-Roman"/>
          <w:sz w:val="24"/>
          <w:szCs w:val="20"/>
          <w:lang w:eastAsia="ar-SA"/>
        </w:rPr>
        <w:t>.</w:t>
      </w:r>
    </w:p>
    <w:p w14:paraId="70E27652"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AE2090C" w14:textId="77777777" w:rsidR="00B04FBB" w:rsidRPr="00B004A9"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r w:rsidRPr="00B004A9">
        <w:rPr>
          <w:rFonts w:ascii="Times New Roman" w:eastAsia="Times New Roman" w:hAnsi="Times New Roman" w:cs="HelveticaNeue-Roman"/>
          <w:sz w:val="24"/>
          <w:szCs w:val="20"/>
          <w:lang w:eastAsia="ar-SA"/>
        </w:rPr>
        <w:t xml:space="preserve"> </w:t>
      </w:r>
    </w:p>
    <w:p w14:paraId="0C81E283" w14:textId="21161FEB" w:rsidR="002F0018" w:rsidRPr="00B004A9" w:rsidRDefault="000D5CFA" w:rsidP="002F0018">
      <w:pPr>
        <w:suppressAutoHyphens/>
        <w:autoSpaceDE w:val="0"/>
        <w:spacing w:after="0" w:line="240" w:lineRule="auto"/>
        <w:ind w:right="-108"/>
        <w:jc w:val="center"/>
        <w:rPr>
          <w:rFonts w:ascii="Times New Roman" w:eastAsia="Times New Roman" w:hAnsi="Times New Roman" w:cs="HelveticaNeue-Bold"/>
          <w:b/>
          <w:bCs/>
          <w:caps/>
          <w:sz w:val="24"/>
          <w:szCs w:val="20"/>
          <w:lang w:eastAsia="ar-SA"/>
        </w:rPr>
      </w:pPr>
      <w:r w:rsidRPr="00B004A9">
        <w:rPr>
          <w:rFonts w:ascii="Times New Roman" w:eastAsia="Times New Roman" w:hAnsi="Times New Roman" w:cs="HelveticaNeue-Bold"/>
          <w:b/>
          <w:bCs/>
          <w:caps/>
          <w:sz w:val="24"/>
          <w:szCs w:val="20"/>
          <w:lang w:eastAsia="ar-SA"/>
        </w:rPr>
        <w:t>CHAPITRE</w:t>
      </w:r>
      <w:r w:rsidR="00B04FBB" w:rsidRPr="00B004A9">
        <w:rPr>
          <w:rFonts w:ascii="Times New Roman" w:eastAsia="Times New Roman" w:hAnsi="Times New Roman" w:cs="HelveticaNeue-Bold"/>
          <w:b/>
          <w:bCs/>
          <w:caps/>
          <w:sz w:val="24"/>
          <w:szCs w:val="20"/>
          <w:lang w:eastAsia="ar-SA"/>
        </w:rPr>
        <w:t xml:space="preserve"> 8 </w:t>
      </w:r>
      <w:r w:rsidR="000549F3">
        <w:rPr>
          <w:rFonts w:ascii="Times New Roman" w:eastAsia="Times New Roman" w:hAnsi="Times New Roman" w:cs="HelveticaNeue-Bold"/>
          <w:b/>
          <w:bCs/>
          <w:caps/>
          <w:sz w:val="24"/>
          <w:szCs w:val="20"/>
          <w:lang w:eastAsia="ar-SA"/>
        </w:rPr>
        <w:t>-</w:t>
      </w:r>
      <w:r w:rsidR="00B04FBB" w:rsidRPr="00B004A9">
        <w:rPr>
          <w:rFonts w:ascii="Times New Roman" w:eastAsia="Times New Roman" w:hAnsi="Times New Roman" w:cs="HelveticaNeue-Bold"/>
          <w:b/>
          <w:bCs/>
          <w:caps/>
          <w:sz w:val="24"/>
          <w:szCs w:val="20"/>
          <w:lang w:eastAsia="ar-SA"/>
        </w:rPr>
        <w:t xml:space="preserve"> Dispositions DIVERS</w:t>
      </w:r>
      <w:r w:rsidR="002F0018" w:rsidRPr="00B004A9">
        <w:rPr>
          <w:rFonts w:ascii="Times New Roman" w:eastAsia="Times New Roman" w:hAnsi="Times New Roman" w:cs="HelveticaNeue-Bold"/>
          <w:b/>
          <w:bCs/>
          <w:caps/>
          <w:sz w:val="24"/>
          <w:szCs w:val="20"/>
          <w:lang w:eastAsia="ar-SA"/>
        </w:rPr>
        <w:t>es</w:t>
      </w:r>
    </w:p>
    <w:p w14:paraId="6DDB643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49FE39A" w14:textId="5C27AF55"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D93178">
        <w:rPr>
          <w:rFonts w:ascii="Times New Roman" w:eastAsia="Times New Roman" w:hAnsi="Times New Roman" w:cs="HelveticaNeue-Roman"/>
          <w:b/>
          <w:sz w:val="24"/>
          <w:szCs w:val="20"/>
          <w:u w:val="single"/>
          <w:lang w:eastAsia="ar-SA"/>
        </w:rPr>
        <w:t>30</w:t>
      </w:r>
      <w:r w:rsidRPr="00B004A9">
        <w:rPr>
          <w:rFonts w:ascii="Times New Roman" w:eastAsia="Times New Roman" w:hAnsi="Times New Roman" w:cs="HelveticaNeue-Roman"/>
          <w:b/>
          <w:sz w:val="24"/>
          <w:szCs w:val="20"/>
          <w:lang w:eastAsia="ar-SA"/>
        </w:rPr>
        <w:t xml:space="preserve">  </w:t>
      </w:r>
      <w:r w:rsidR="000549F3">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Relations avec d’autres instruments</w:t>
      </w:r>
    </w:p>
    <w:p w14:paraId="54EB542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3082166" w14:textId="77777777" w:rsidR="002F0018" w:rsidRDefault="00B04FB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 xml:space="preserve">Les dispositions de la présente Convention </w:t>
      </w:r>
      <w:r w:rsidR="002F0018" w:rsidRPr="00B004A9">
        <w:rPr>
          <w:rFonts w:ascii="Times New Roman" w:eastAsia="Times New Roman" w:hAnsi="Times New Roman" w:cs="Times New Roman"/>
          <w:sz w:val="24"/>
          <w:szCs w:val="20"/>
          <w:lang w:eastAsia="ar-SA"/>
        </w:rPr>
        <w:t>ne sauraient être interprétées comme portant</w:t>
      </w:r>
      <w:r w:rsidR="002F0018" w:rsidRPr="00B004A9">
        <w:rPr>
          <w:rFonts w:ascii="Times New Roman" w:eastAsia="Times New Roman" w:hAnsi="Times New Roman" w:cs="Times New Roman"/>
          <w:i/>
          <w:sz w:val="24"/>
          <w:szCs w:val="20"/>
          <w:lang w:eastAsia="ar-SA"/>
        </w:rPr>
        <w:t xml:space="preserve"> </w:t>
      </w:r>
      <w:r w:rsidR="002F0018" w:rsidRPr="00B004A9">
        <w:rPr>
          <w:rFonts w:ascii="Times New Roman" w:eastAsia="Times New Roman" w:hAnsi="Times New Roman" w:cs="HelveticaNeue-Roman"/>
          <w:sz w:val="24"/>
          <w:szCs w:val="20"/>
          <w:lang w:eastAsia="ar-SA"/>
        </w:rPr>
        <w:t>atteinte aux droits et aux garanties plus favorables aux déplacés environnementaux</w:t>
      </w:r>
      <w:r w:rsidR="00C25C86">
        <w:rPr>
          <w:rFonts w:ascii="Times New Roman" w:eastAsia="Times New Roman" w:hAnsi="Times New Roman" w:cs="HelveticaNeue-Roman"/>
          <w:sz w:val="24"/>
          <w:szCs w:val="20"/>
          <w:lang w:eastAsia="ar-SA"/>
        </w:rPr>
        <w:t xml:space="preserve"> et climatiques</w:t>
      </w:r>
      <w:r w:rsidR="002F0018" w:rsidRPr="00B004A9">
        <w:rPr>
          <w:rFonts w:ascii="Times New Roman" w:eastAsia="Times New Roman" w:hAnsi="Times New Roman" w:cs="HelveticaNeue-Roman"/>
          <w:sz w:val="24"/>
          <w:szCs w:val="20"/>
          <w:lang w:eastAsia="ar-SA"/>
        </w:rPr>
        <w:t xml:space="preserve"> contenus dans d’autres instruments nationaux ou internationaux contraignants qui sont ou entreront en vigueur. </w:t>
      </w:r>
    </w:p>
    <w:p w14:paraId="49F63FF6"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Times New Roman"/>
          <w:i/>
          <w:sz w:val="24"/>
          <w:szCs w:val="20"/>
          <w:lang w:eastAsia="ar-SA"/>
        </w:rPr>
      </w:pPr>
    </w:p>
    <w:p w14:paraId="0700AE84" w14:textId="77777777" w:rsidR="002F0018" w:rsidRDefault="00B04FBB" w:rsidP="002F0018">
      <w:pPr>
        <w:suppressAutoHyphens/>
        <w:autoSpaceDE w:val="0"/>
        <w:spacing w:after="0" w:line="240" w:lineRule="auto"/>
        <w:ind w:right="-108"/>
        <w:jc w:val="both"/>
        <w:rPr>
          <w:rFonts w:ascii="Times New Roman" w:eastAsia="Times New Roman" w:hAnsi="Times New Roman" w:cs="Times New Roman"/>
          <w:sz w:val="24"/>
          <w:szCs w:val="20"/>
          <w:lang w:eastAsia="ar-SA"/>
        </w:rPr>
      </w:pPr>
      <w:r w:rsidRPr="00B004A9">
        <w:rPr>
          <w:rFonts w:ascii="Times New Roman" w:eastAsia="Times New Roman" w:hAnsi="Times New Roman" w:cs="HelveticaNeue-Roman"/>
          <w:sz w:val="24"/>
          <w:szCs w:val="20"/>
          <w:lang w:eastAsia="ar-SA"/>
        </w:rPr>
        <w:t xml:space="preserve">2. </w:t>
      </w:r>
      <w:r w:rsidR="002F0018" w:rsidRPr="00B004A9">
        <w:rPr>
          <w:rFonts w:ascii="Times New Roman" w:eastAsia="Times New Roman" w:hAnsi="Times New Roman" w:cs="HelveticaNeue-Roman"/>
          <w:sz w:val="24"/>
          <w:szCs w:val="20"/>
          <w:lang w:eastAsia="ar-SA"/>
        </w:rPr>
        <w:t>Les dispositions de la présente Convention</w:t>
      </w:r>
      <w:r w:rsidR="002F0018" w:rsidRPr="00B004A9">
        <w:rPr>
          <w:rFonts w:ascii="Times New Roman" w:eastAsia="Times New Roman" w:hAnsi="Times New Roman" w:cs="Times New Roman"/>
          <w:i/>
          <w:sz w:val="24"/>
          <w:szCs w:val="20"/>
          <w:lang w:eastAsia="ar-SA"/>
        </w:rPr>
        <w:t xml:space="preserve"> </w:t>
      </w:r>
      <w:r w:rsidR="002F0018" w:rsidRPr="00B004A9">
        <w:rPr>
          <w:rFonts w:ascii="Times New Roman" w:eastAsia="Times New Roman" w:hAnsi="Times New Roman" w:cs="Times New Roman"/>
          <w:sz w:val="24"/>
          <w:szCs w:val="20"/>
          <w:lang w:eastAsia="ar-SA"/>
        </w:rPr>
        <w:t>ne préjugent ni d</w:t>
      </w:r>
      <w:r w:rsidRPr="00B004A9">
        <w:rPr>
          <w:rFonts w:ascii="Times New Roman" w:eastAsia="Times New Roman" w:hAnsi="Times New Roman" w:cs="Times New Roman"/>
          <w:sz w:val="24"/>
          <w:szCs w:val="20"/>
          <w:lang w:eastAsia="ar-SA"/>
        </w:rPr>
        <w:t>u droit de chercher asile, ni du bénéfice</w:t>
      </w:r>
      <w:r w:rsidR="002F0018" w:rsidRPr="00B004A9">
        <w:rPr>
          <w:rFonts w:ascii="Times New Roman" w:eastAsia="Times New Roman" w:hAnsi="Times New Roman" w:cs="Times New Roman"/>
          <w:sz w:val="24"/>
          <w:szCs w:val="20"/>
          <w:lang w:eastAsia="ar-SA"/>
        </w:rPr>
        <w:t xml:space="preserve"> de toute autre forme de protection nationale ou internationale.</w:t>
      </w:r>
    </w:p>
    <w:p w14:paraId="4033B1E1"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Times New Roman"/>
          <w:sz w:val="24"/>
          <w:szCs w:val="20"/>
          <w:lang w:eastAsia="ar-SA"/>
        </w:rPr>
      </w:pPr>
    </w:p>
    <w:p w14:paraId="1A3BD9DC"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05218D97" w14:textId="01469F23"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B04FBB" w:rsidRPr="005E7F5C">
        <w:rPr>
          <w:rFonts w:ascii="Times New Roman" w:eastAsia="Times New Roman" w:hAnsi="Times New Roman" w:cs="HelveticaNeue-Roman"/>
          <w:b/>
          <w:sz w:val="24"/>
          <w:szCs w:val="20"/>
          <w:u w:val="single"/>
          <w:lang w:eastAsia="ar-SA"/>
        </w:rPr>
        <w:t>3</w:t>
      </w:r>
      <w:r w:rsidR="00D93178">
        <w:rPr>
          <w:rFonts w:ascii="Times New Roman" w:eastAsia="Times New Roman" w:hAnsi="Times New Roman" w:cs="HelveticaNeue-Roman"/>
          <w:b/>
          <w:sz w:val="24"/>
          <w:szCs w:val="20"/>
          <w:u w:val="single"/>
          <w:lang w:eastAsia="ar-SA"/>
        </w:rPr>
        <w:t>1</w:t>
      </w:r>
      <w:r w:rsidRPr="00B004A9">
        <w:rPr>
          <w:rFonts w:ascii="Times New Roman" w:eastAsia="Times New Roman" w:hAnsi="Times New Roman" w:cs="HelveticaNeue-Roman"/>
          <w:b/>
          <w:sz w:val="24"/>
          <w:szCs w:val="20"/>
          <w:lang w:eastAsia="ar-SA"/>
        </w:rPr>
        <w:t xml:space="preserve"> - Rapports avec les tiers</w:t>
      </w:r>
    </w:p>
    <w:p w14:paraId="734183F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337077B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Les Parties invitent le cas échéant les E</w:t>
      </w:r>
      <w:r w:rsidR="00B04FBB" w:rsidRPr="00B004A9">
        <w:rPr>
          <w:rFonts w:ascii="Times New Roman" w:eastAsia="Times New Roman" w:hAnsi="Times New Roman" w:cs="HelveticaNeue-Roman"/>
          <w:sz w:val="24"/>
          <w:szCs w:val="20"/>
          <w:lang w:eastAsia="ar-SA"/>
        </w:rPr>
        <w:t>tats non Parties à la présente Convention à coopérer à s</w:t>
      </w:r>
      <w:r w:rsidRPr="00B004A9">
        <w:rPr>
          <w:rFonts w:ascii="Times New Roman" w:eastAsia="Times New Roman" w:hAnsi="Times New Roman" w:cs="HelveticaNeue-Roman"/>
          <w:sz w:val="24"/>
          <w:szCs w:val="20"/>
          <w:lang w:eastAsia="ar-SA"/>
        </w:rPr>
        <w:t>a mise en œuvre.</w:t>
      </w:r>
    </w:p>
    <w:p w14:paraId="7CAD915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9AE1CC9"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Les Parties </w:t>
      </w:r>
      <w:r w:rsidR="00B04FBB" w:rsidRPr="00B004A9">
        <w:rPr>
          <w:rFonts w:ascii="Times New Roman" w:eastAsia="Times New Roman" w:hAnsi="Times New Roman" w:cs="HelveticaNeue-Roman"/>
          <w:sz w:val="24"/>
          <w:szCs w:val="20"/>
          <w:lang w:eastAsia="ar-SA"/>
        </w:rPr>
        <w:t xml:space="preserve">prennent </w:t>
      </w:r>
      <w:r w:rsidRPr="00B004A9">
        <w:rPr>
          <w:rFonts w:ascii="Times New Roman" w:eastAsia="Times New Roman" w:hAnsi="Times New Roman" w:cs="HelveticaNeue-Roman"/>
          <w:sz w:val="24"/>
          <w:szCs w:val="20"/>
          <w:lang w:eastAsia="ar-SA"/>
        </w:rPr>
        <w:t>des mesures appropriées, compatibles avec le droit international, en vue d’assurer que nul n’entreprenne des activi</w:t>
      </w:r>
      <w:r w:rsidR="00B04FBB" w:rsidRPr="00B004A9">
        <w:rPr>
          <w:rFonts w:ascii="Times New Roman" w:eastAsia="Times New Roman" w:hAnsi="Times New Roman" w:cs="HelveticaNeue-Roman"/>
          <w:sz w:val="24"/>
          <w:szCs w:val="20"/>
          <w:lang w:eastAsia="ar-SA"/>
        </w:rPr>
        <w:t>tés contraires au but, à l’objectif</w:t>
      </w:r>
      <w:r w:rsidR="00C861D3" w:rsidRPr="00B004A9">
        <w:rPr>
          <w:rFonts w:ascii="Times New Roman" w:eastAsia="Times New Roman" w:hAnsi="Times New Roman" w:cs="HelveticaNeue-Roman"/>
          <w:sz w:val="24"/>
          <w:szCs w:val="20"/>
          <w:lang w:eastAsia="ar-SA"/>
        </w:rPr>
        <w:t xml:space="preserve">, </w:t>
      </w:r>
      <w:r w:rsidR="00B04FBB" w:rsidRPr="00B004A9">
        <w:rPr>
          <w:rFonts w:ascii="Times New Roman" w:eastAsia="Times New Roman" w:hAnsi="Times New Roman" w:cs="HelveticaNeue-Roman"/>
          <w:sz w:val="24"/>
          <w:szCs w:val="20"/>
          <w:lang w:eastAsia="ar-SA"/>
        </w:rPr>
        <w:t xml:space="preserve">aux principes </w:t>
      </w:r>
      <w:r w:rsidR="00C861D3" w:rsidRPr="00B004A9">
        <w:rPr>
          <w:rFonts w:ascii="Times New Roman" w:eastAsia="Times New Roman" w:hAnsi="Times New Roman" w:cs="HelveticaNeue-Roman"/>
          <w:sz w:val="24"/>
          <w:szCs w:val="20"/>
          <w:lang w:eastAsia="ar-SA"/>
        </w:rPr>
        <w:t xml:space="preserve">et aux </w:t>
      </w:r>
      <w:r w:rsidR="00C861D3" w:rsidRPr="00B004A9">
        <w:rPr>
          <w:rFonts w:ascii="Times New Roman" w:eastAsia="Times New Roman" w:hAnsi="Times New Roman" w:cs="HelveticaNeue-Roman"/>
          <w:sz w:val="24"/>
          <w:szCs w:val="20"/>
          <w:lang w:eastAsia="ar-SA"/>
        </w:rPr>
        <w:lastRenderedPageBreak/>
        <w:t xml:space="preserve">droits garantis par </w:t>
      </w:r>
      <w:r w:rsidR="00B04FBB" w:rsidRPr="00B004A9">
        <w:rPr>
          <w:rFonts w:ascii="Times New Roman" w:eastAsia="Times New Roman" w:hAnsi="Times New Roman" w:cs="HelveticaNeue-Roman"/>
          <w:sz w:val="24"/>
          <w:szCs w:val="20"/>
          <w:lang w:eastAsia="ar-SA"/>
        </w:rPr>
        <w:t>la présente C</w:t>
      </w:r>
      <w:r w:rsidRPr="00B004A9">
        <w:rPr>
          <w:rFonts w:ascii="Times New Roman" w:eastAsia="Times New Roman" w:hAnsi="Times New Roman" w:cs="HelveticaNeue-Roman"/>
          <w:sz w:val="24"/>
          <w:szCs w:val="20"/>
          <w:lang w:eastAsia="ar-SA"/>
        </w:rPr>
        <w:t>onvention.</w:t>
      </w:r>
    </w:p>
    <w:p w14:paraId="179324DD" w14:textId="77777777" w:rsidR="004453DA" w:rsidRDefault="004453D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2F9DD99" w14:textId="3FB0EB7B" w:rsidR="004453DA" w:rsidRPr="007B1754" w:rsidRDefault="004453DA" w:rsidP="002F0018">
      <w:pPr>
        <w:suppressAutoHyphens/>
        <w:autoSpaceDE w:val="0"/>
        <w:spacing w:after="0" w:line="240" w:lineRule="auto"/>
        <w:ind w:right="-108"/>
        <w:jc w:val="both"/>
        <w:rPr>
          <w:rFonts w:ascii="Times New Roman" w:eastAsia="Times New Roman" w:hAnsi="Times New Roman" w:cs="HelveticaNeue-Roman"/>
          <w:b/>
          <w:sz w:val="24"/>
          <w:szCs w:val="20"/>
          <w:u w:val="single"/>
          <w:lang w:eastAsia="ar-SA"/>
        </w:rPr>
      </w:pPr>
      <w:r w:rsidRPr="007B1754">
        <w:rPr>
          <w:rFonts w:ascii="Times New Roman" w:eastAsia="Times New Roman" w:hAnsi="Times New Roman" w:cs="HelveticaNeue-Roman"/>
          <w:b/>
          <w:sz w:val="24"/>
          <w:szCs w:val="20"/>
          <w:u w:val="single"/>
          <w:lang w:eastAsia="ar-SA"/>
        </w:rPr>
        <w:t>Article 3</w:t>
      </w:r>
      <w:r w:rsidR="00D93178">
        <w:rPr>
          <w:rFonts w:ascii="Times New Roman" w:eastAsia="Times New Roman" w:hAnsi="Times New Roman" w:cs="HelveticaNeue-Roman"/>
          <w:b/>
          <w:sz w:val="24"/>
          <w:szCs w:val="20"/>
          <w:u w:val="single"/>
          <w:lang w:eastAsia="ar-SA"/>
        </w:rPr>
        <w:t>2</w:t>
      </w:r>
      <w:r w:rsidRPr="007B1754">
        <w:rPr>
          <w:rFonts w:ascii="Times New Roman" w:eastAsia="Times New Roman" w:hAnsi="Times New Roman" w:cs="HelveticaNeue-Roman"/>
          <w:b/>
          <w:sz w:val="24"/>
          <w:szCs w:val="20"/>
          <w:u w:val="single"/>
          <w:lang w:eastAsia="ar-SA"/>
        </w:rPr>
        <w:t xml:space="preserve"> </w:t>
      </w:r>
      <w:r w:rsidR="00AC4DEF" w:rsidRPr="007B1754">
        <w:rPr>
          <w:rFonts w:ascii="Times New Roman" w:eastAsia="Times New Roman" w:hAnsi="Times New Roman" w:cs="HelveticaNeue-Roman"/>
          <w:b/>
          <w:sz w:val="24"/>
          <w:szCs w:val="20"/>
          <w:lang w:eastAsia="ar-SA"/>
        </w:rPr>
        <w:t>-</w:t>
      </w:r>
      <w:r w:rsidRPr="007B1754">
        <w:rPr>
          <w:rFonts w:ascii="Times New Roman" w:eastAsia="Times New Roman" w:hAnsi="Times New Roman" w:cs="HelveticaNeue-Roman"/>
          <w:b/>
          <w:sz w:val="24"/>
          <w:szCs w:val="20"/>
          <w:lang w:eastAsia="ar-SA"/>
        </w:rPr>
        <w:t xml:space="preserve"> Examen du respect des dispositions</w:t>
      </w:r>
    </w:p>
    <w:p w14:paraId="46B6E99C" w14:textId="77777777" w:rsidR="004453DA" w:rsidRDefault="004453D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AE27A49" w14:textId="73B75BCD" w:rsidR="0012409B" w:rsidRDefault="0012409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1. </w:t>
      </w:r>
      <w:r w:rsidR="004453DA">
        <w:rPr>
          <w:rFonts w:ascii="Times New Roman" w:eastAsia="Times New Roman" w:hAnsi="Times New Roman" w:cs="HelveticaNeue-Roman"/>
          <w:sz w:val="24"/>
          <w:szCs w:val="20"/>
          <w:lang w:eastAsia="ar-SA"/>
        </w:rPr>
        <w:t xml:space="preserve">La </w:t>
      </w:r>
      <w:r>
        <w:rPr>
          <w:rFonts w:ascii="Times New Roman" w:eastAsia="Times New Roman" w:hAnsi="Times New Roman" w:cs="HelveticaNeue-Roman"/>
          <w:sz w:val="24"/>
          <w:szCs w:val="20"/>
          <w:lang w:eastAsia="ar-SA"/>
        </w:rPr>
        <w:t>C</w:t>
      </w:r>
      <w:r w:rsidR="004453DA">
        <w:rPr>
          <w:rFonts w:ascii="Times New Roman" w:eastAsia="Times New Roman" w:hAnsi="Times New Roman" w:cs="HelveticaNeue-Roman"/>
          <w:sz w:val="24"/>
          <w:szCs w:val="20"/>
          <w:lang w:eastAsia="ar-SA"/>
        </w:rPr>
        <w:t xml:space="preserve">onférence des Parties adopte par consensus des arrangements facultatifs de caractère non conflictuel, non judiciaire et consultatif pour examiner le respect des dispositions de la présente </w:t>
      </w:r>
      <w:r>
        <w:rPr>
          <w:rFonts w:ascii="Times New Roman" w:eastAsia="Times New Roman" w:hAnsi="Times New Roman" w:cs="HelveticaNeue-Roman"/>
          <w:sz w:val="24"/>
          <w:szCs w:val="20"/>
          <w:lang w:eastAsia="ar-SA"/>
        </w:rPr>
        <w:t>C</w:t>
      </w:r>
      <w:r w:rsidR="004453DA">
        <w:rPr>
          <w:rFonts w:ascii="Times New Roman" w:eastAsia="Times New Roman" w:hAnsi="Times New Roman" w:cs="HelveticaNeue-Roman"/>
          <w:sz w:val="24"/>
          <w:szCs w:val="20"/>
          <w:lang w:eastAsia="ar-SA"/>
        </w:rPr>
        <w:t xml:space="preserve">onvention et de ses </w:t>
      </w:r>
      <w:r>
        <w:rPr>
          <w:rFonts w:ascii="Times New Roman" w:eastAsia="Times New Roman" w:hAnsi="Times New Roman" w:cs="HelveticaNeue-Roman"/>
          <w:sz w:val="24"/>
          <w:szCs w:val="20"/>
          <w:lang w:eastAsia="ar-SA"/>
        </w:rPr>
        <w:t>P</w:t>
      </w:r>
      <w:r w:rsidR="004453DA">
        <w:rPr>
          <w:rFonts w:ascii="Times New Roman" w:eastAsia="Times New Roman" w:hAnsi="Times New Roman" w:cs="HelveticaNeue-Roman"/>
          <w:sz w:val="24"/>
          <w:szCs w:val="20"/>
          <w:lang w:eastAsia="ar-SA"/>
        </w:rPr>
        <w:t xml:space="preserve">rotocoles. </w:t>
      </w:r>
    </w:p>
    <w:p w14:paraId="0A53DBA3" w14:textId="77777777" w:rsidR="0012409B" w:rsidRDefault="0012409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22CD3E6" w14:textId="11595965" w:rsidR="004453DA" w:rsidRPr="004453DA" w:rsidRDefault="0012409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2. </w:t>
      </w:r>
      <w:r w:rsidR="004453DA">
        <w:rPr>
          <w:rFonts w:ascii="Times New Roman" w:eastAsia="Times New Roman" w:hAnsi="Times New Roman" w:cs="HelveticaNeue-Roman"/>
          <w:sz w:val="24"/>
          <w:szCs w:val="20"/>
          <w:lang w:eastAsia="ar-SA"/>
        </w:rPr>
        <w:t>Ces arrangements permettent une participation appropriée</w:t>
      </w:r>
      <w:r w:rsidR="004A793D">
        <w:rPr>
          <w:rFonts w:ascii="Times New Roman" w:eastAsia="Times New Roman" w:hAnsi="Times New Roman" w:cs="HelveticaNeue-Roman"/>
          <w:sz w:val="24"/>
          <w:szCs w:val="20"/>
          <w:lang w:eastAsia="ar-SA"/>
        </w:rPr>
        <w:t xml:space="preserve"> du public et peuvent prévoir la possibilité d’examiner des communications de membres du public concernant des questions ayant un rapport avec la présente </w:t>
      </w:r>
      <w:r>
        <w:rPr>
          <w:rFonts w:ascii="Times New Roman" w:eastAsia="Times New Roman" w:hAnsi="Times New Roman" w:cs="HelveticaNeue-Roman"/>
          <w:sz w:val="24"/>
          <w:szCs w:val="20"/>
          <w:lang w:eastAsia="ar-SA"/>
        </w:rPr>
        <w:t>C</w:t>
      </w:r>
      <w:r w:rsidR="004A793D">
        <w:rPr>
          <w:rFonts w:ascii="Times New Roman" w:eastAsia="Times New Roman" w:hAnsi="Times New Roman" w:cs="HelveticaNeue-Roman"/>
          <w:sz w:val="24"/>
          <w:szCs w:val="20"/>
          <w:lang w:eastAsia="ar-SA"/>
        </w:rPr>
        <w:t xml:space="preserve">onvention ou ses </w:t>
      </w:r>
      <w:r>
        <w:rPr>
          <w:rFonts w:ascii="Times New Roman" w:eastAsia="Times New Roman" w:hAnsi="Times New Roman" w:cs="HelveticaNeue-Roman"/>
          <w:sz w:val="24"/>
          <w:szCs w:val="20"/>
          <w:lang w:eastAsia="ar-SA"/>
        </w:rPr>
        <w:t>P</w:t>
      </w:r>
      <w:r w:rsidR="004A793D">
        <w:rPr>
          <w:rFonts w:ascii="Times New Roman" w:eastAsia="Times New Roman" w:hAnsi="Times New Roman" w:cs="HelveticaNeue-Roman"/>
          <w:sz w:val="24"/>
          <w:szCs w:val="20"/>
          <w:lang w:eastAsia="ar-SA"/>
        </w:rPr>
        <w:t>rotocoles.</w:t>
      </w:r>
    </w:p>
    <w:p w14:paraId="3CCA0150"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CA11D20"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BE71DE8" w14:textId="77E5A326"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3</w:t>
      </w:r>
      <w:r w:rsidR="00D93178">
        <w:rPr>
          <w:rFonts w:ascii="Times New Roman" w:eastAsia="Times New Roman" w:hAnsi="Times New Roman" w:cs="HelveticaNeue-Roman"/>
          <w:b/>
          <w:sz w:val="24"/>
          <w:szCs w:val="20"/>
          <w:u w:val="single"/>
          <w:lang w:eastAsia="ar-SA"/>
        </w:rPr>
        <w:t>3</w:t>
      </w:r>
      <w:r w:rsidRPr="00B004A9">
        <w:rPr>
          <w:rFonts w:ascii="Times New Roman" w:eastAsia="Times New Roman" w:hAnsi="Times New Roman" w:cs="HelveticaNeue-Roman"/>
          <w:b/>
          <w:sz w:val="24"/>
          <w:szCs w:val="20"/>
          <w:lang w:eastAsia="ar-SA"/>
        </w:rPr>
        <w:t xml:space="preserve"> - Règlement des différends</w:t>
      </w:r>
    </w:p>
    <w:p w14:paraId="2C73197C"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56A5797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En cas de différend entre Parties au sujet de l’interprétation ou de l’application de la</w:t>
      </w:r>
      <w:r w:rsidR="00C861D3" w:rsidRPr="00B004A9">
        <w:rPr>
          <w:rFonts w:ascii="Times New Roman" w:eastAsia="Times New Roman" w:hAnsi="Times New Roman" w:cs="HelveticaNeue-Roman"/>
          <w:sz w:val="24"/>
          <w:szCs w:val="20"/>
          <w:lang w:eastAsia="ar-SA"/>
        </w:rPr>
        <w:t xml:space="preserve"> présente </w:t>
      </w:r>
      <w:r w:rsidRPr="00B004A9">
        <w:rPr>
          <w:rFonts w:ascii="Times New Roman" w:eastAsia="Times New Roman" w:hAnsi="Times New Roman" w:cs="HelveticaNeue-Roman"/>
          <w:sz w:val="24"/>
          <w:szCs w:val="20"/>
          <w:lang w:eastAsia="ar-SA"/>
        </w:rPr>
        <w:t xml:space="preserve"> Convention, les Parties concernées s’efforcent de le régler par voie de négociation ou par d’autres </w:t>
      </w:r>
      <w:r w:rsidR="00C861D3" w:rsidRPr="00B004A9">
        <w:rPr>
          <w:rFonts w:ascii="Times New Roman" w:eastAsia="Times New Roman" w:hAnsi="Times New Roman" w:cs="HelveticaNeue-Roman"/>
          <w:sz w:val="24"/>
          <w:szCs w:val="20"/>
          <w:lang w:eastAsia="ar-SA"/>
        </w:rPr>
        <w:t>moyens pacifiques de leur choix, notamment l’appel aux bons offices ou à la médiation d’une tierce partie ainsi que le recours à l’arbitrage ou à la conciliation.</w:t>
      </w:r>
    </w:p>
    <w:p w14:paraId="2531DF1D"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549324E" w14:textId="2BC72ACB"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Lorsque les </w:t>
      </w:r>
      <w:r w:rsidR="00C861D3" w:rsidRPr="00B004A9">
        <w:rPr>
          <w:rFonts w:ascii="Times New Roman" w:eastAsia="Times New Roman" w:hAnsi="Times New Roman" w:cs="HelveticaNeue-Roman"/>
          <w:sz w:val="24"/>
          <w:szCs w:val="20"/>
          <w:lang w:eastAsia="ar-SA"/>
        </w:rPr>
        <w:t>P</w:t>
      </w:r>
      <w:r w:rsidRPr="00B004A9">
        <w:rPr>
          <w:rFonts w:ascii="Times New Roman" w:eastAsia="Times New Roman" w:hAnsi="Times New Roman" w:cs="HelveticaNeue-Roman"/>
          <w:sz w:val="24"/>
          <w:szCs w:val="20"/>
          <w:lang w:eastAsia="ar-SA"/>
        </w:rPr>
        <w:t>arties concerné</w:t>
      </w:r>
      <w:r w:rsidR="00C861D3" w:rsidRPr="00B004A9">
        <w:rPr>
          <w:rFonts w:ascii="Times New Roman" w:eastAsia="Times New Roman" w:hAnsi="Times New Roman" w:cs="HelveticaNeue-Roman"/>
          <w:sz w:val="24"/>
          <w:szCs w:val="20"/>
          <w:lang w:eastAsia="ar-SA"/>
        </w:rPr>
        <w:t>es ne peuvent régler le</w:t>
      </w:r>
      <w:r w:rsidRPr="00B004A9">
        <w:rPr>
          <w:rFonts w:ascii="Times New Roman" w:eastAsia="Times New Roman" w:hAnsi="Times New Roman" w:cs="HelveticaNeue-Roman"/>
          <w:sz w:val="24"/>
          <w:szCs w:val="20"/>
          <w:lang w:eastAsia="ar-SA"/>
        </w:rPr>
        <w:t xml:space="preserve"> différend par les moyens mentionnés au paragraphe précédent, le différend est soumis à la Cour internationale de </w:t>
      </w:r>
      <w:r w:rsidR="0012409B">
        <w:rPr>
          <w:rFonts w:ascii="Times New Roman" w:eastAsia="Times New Roman" w:hAnsi="Times New Roman" w:cs="HelveticaNeue-Roman"/>
          <w:sz w:val="24"/>
          <w:szCs w:val="20"/>
          <w:lang w:eastAsia="ar-SA"/>
        </w:rPr>
        <w:t>J</w:t>
      </w:r>
      <w:r w:rsidRPr="00B004A9">
        <w:rPr>
          <w:rFonts w:ascii="Times New Roman" w:eastAsia="Times New Roman" w:hAnsi="Times New Roman" w:cs="HelveticaNeue-Roman"/>
          <w:sz w:val="24"/>
          <w:szCs w:val="20"/>
          <w:lang w:eastAsia="ar-SA"/>
        </w:rPr>
        <w:t>ustice.</w:t>
      </w:r>
    </w:p>
    <w:p w14:paraId="641B9AD9"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2105FBC" w14:textId="77777777" w:rsidR="00C861D3"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3. Les dispositions du présent article s’appliquent aux différends touchant tout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additionnel à la présente Convention, sauf s’il en dispose autrement.</w:t>
      </w:r>
    </w:p>
    <w:p w14:paraId="19356E2A"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1D003F2" w14:textId="77777777" w:rsidR="00C861D3"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43427B8" w14:textId="61D65E1F" w:rsidR="002F0018" w:rsidRPr="00B004A9" w:rsidRDefault="002F0018" w:rsidP="005E7F5C">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3</w:t>
      </w:r>
      <w:r w:rsidR="00D93178">
        <w:rPr>
          <w:rFonts w:ascii="Times New Roman" w:eastAsia="Times New Roman" w:hAnsi="Times New Roman" w:cs="HelveticaNeue-Roman"/>
          <w:b/>
          <w:sz w:val="24"/>
          <w:szCs w:val="20"/>
          <w:u w:val="single"/>
          <w:lang w:eastAsia="ar-SA"/>
        </w:rPr>
        <w:t>4</w:t>
      </w:r>
      <w:r w:rsidRPr="00B004A9">
        <w:rPr>
          <w:rFonts w:ascii="Times New Roman" w:eastAsia="Times New Roman" w:hAnsi="Times New Roman" w:cs="HelveticaNeue-Roman"/>
          <w:b/>
          <w:sz w:val="24"/>
          <w:szCs w:val="20"/>
          <w:lang w:eastAsia="ar-SA"/>
        </w:rPr>
        <w:t xml:space="preserve"> - Amendements à la Convention et à ses </w:t>
      </w:r>
      <w:r w:rsidR="009E0B83">
        <w:rPr>
          <w:rFonts w:ascii="Times New Roman" w:eastAsia="Times New Roman" w:hAnsi="Times New Roman" w:cs="HelveticaNeue-Roman"/>
          <w:b/>
          <w:sz w:val="24"/>
          <w:szCs w:val="20"/>
          <w:lang w:eastAsia="ar-SA"/>
        </w:rPr>
        <w:t>Protocole</w:t>
      </w:r>
      <w:r w:rsidRPr="00B004A9">
        <w:rPr>
          <w:rFonts w:ascii="Times New Roman" w:eastAsia="Times New Roman" w:hAnsi="Times New Roman" w:cs="HelveticaNeue-Roman"/>
          <w:b/>
          <w:sz w:val="24"/>
          <w:szCs w:val="20"/>
          <w:lang w:eastAsia="ar-SA"/>
        </w:rPr>
        <w:t>s</w:t>
      </w:r>
    </w:p>
    <w:p w14:paraId="2FE4784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6AE77C6E" w14:textId="77777777" w:rsidR="002F0018"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Toute</w:t>
      </w:r>
      <w:r w:rsidR="002F0018" w:rsidRPr="00B004A9">
        <w:rPr>
          <w:rFonts w:ascii="Times New Roman" w:eastAsia="Times New Roman" w:hAnsi="Times New Roman" w:cs="HelveticaNeue-Roman"/>
          <w:sz w:val="24"/>
          <w:szCs w:val="20"/>
          <w:lang w:eastAsia="ar-SA"/>
        </w:rPr>
        <w:t xml:space="preserve"> Partie peut proposer des amendements à la présente Convention. </w:t>
      </w:r>
      <w:r w:rsidRPr="00B004A9">
        <w:rPr>
          <w:rFonts w:ascii="Times New Roman" w:eastAsia="Times New Roman" w:hAnsi="Times New Roman" w:cs="HelveticaNeue-Roman"/>
          <w:sz w:val="24"/>
          <w:szCs w:val="20"/>
          <w:lang w:eastAsia="ar-SA"/>
        </w:rPr>
        <w:t>Ces amendements sont adoptés à une réunion de la Conférence des Parties.</w:t>
      </w:r>
    </w:p>
    <w:p w14:paraId="4D9D881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F7AA536" w14:textId="12C182F1" w:rsidR="002F0018"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Toute </w:t>
      </w:r>
      <w:r w:rsidR="002F0018" w:rsidRPr="00B004A9">
        <w:rPr>
          <w:rFonts w:ascii="Times New Roman" w:eastAsia="Times New Roman" w:hAnsi="Times New Roman" w:cs="HelveticaNeue-Roman"/>
          <w:sz w:val="24"/>
          <w:szCs w:val="20"/>
          <w:lang w:eastAsia="ar-SA"/>
        </w:rPr>
        <w:t>Partie à un Protocole peut proposer des amendements à ce Protocole.</w:t>
      </w:r>
      <w:r w:rsidRPr="00B004A9">
        <w:rPr>
          <w:rFonts w:ascii="Times New Roman" w:eastAsia="Times New Roman" w:hAnsi="Times New Roman" w:cs="HelveticaNeue-Roman"/>
          <w:sz w:val="24"/>
          <w:szCs w:val="20"/>
          <w:lang w:eastAsia="ar-SA"/>
        </w:rPr>
        <w:t xml:space="preserve"> Ces amendements sont adoptés à une réunion des Parties </w:t>
      </w:r>
      <w:r w:rsidR="0012409B">
        <w:rPr>
          <w:rFonts w:ascii="Times New Roman" w:eastAsia="Times New Roman" w:hAnsi="Times New Roman" w:cs="HelveticaNeue-Roman"/>
          <w:sz w:val="24"/>
          <w:szCs w:val="20"/>
          <w:lang w:eastAsia="ar-SA"/>
        </w:rPr>
        <w:t>a</w:t>
      </w:r>
      <w:r w:rsidRPr="00B004A9">
        <w:rPr>
          <w:rFonts w:ascii="Times New Roman" w:eastAsia="Times New Roman" w:hAnsi="Times New Roman" w:cs="HelveticaNeue-Roman"/>
          <w:sz w:val="24"/>
          <w:szCs w:val="20"/>
          <w:lang w:eastAsia="ar-SA"/>
        </w:rPr>
        <w:t xml:space="preserve">u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considéré.</w:t>
      </w:r>
    </w:p>
    <w:p w14:paraId="0F20CDB4"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788037F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3. Le texte de tout projet d’amendement </w:t>
      </w:r>
      <w:r w:rsidR="00C861D3" w:rsidRPr="00B004A9">
        <w:rPr>
          <w:rFonts w:ascii="Times New Roman" w:eastAsia="Times New Roman" w:hAnsi="Times New Roman" w:cs="HelveticaNeue-Roman"/>
          <w:sz w:val="24"/>
          <w:szCs w:val="20"/>
          <w:lang w:eastAsia="ar-SA"/>
        </w:rPr>
        <w:t xml:space="preserve">à la Convention ou à un </w:t>
      </w:r>
      <w:r w:rsidR="009E0B83">
        <w:rPr>
          <w:rFonts w:ascii="Times New Roman" w:eastAsia="Times New Roman" w:hAnsi="Times New Roman" w:cs="HelveticaNeue-Roman"/>
          <w:sz w:val="24"/>
          <w:szCs w:val="20"/>
          <w:lang w:eastAsia="ar-SA"/>
        </w:rPr>
        <w:t>Protocole</w:t>
      </w:r>
      <w:r w:rsidR="00C861D3"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est communiq</w:t>
      </w:r>
      <w:r w:rsidR="00C861D3" w:rsidRPr="00B004A9">
        <w:rPr>
          <w:rFonts w:ascii="Times New Roman" w:eastAsia="Times New Roman" w:hAnsi="Times New Roman" w:cs="HelveticaNeue-Roman"/>
          <w:sz w:val="24"/>
          <w:szCs w:val="20"/>
          <w:lang w:eastAsia="ar-SA"/>
        </w:rPr>
        <w:t xml:space="preserve">ué par le Secrétariat aux </w:t>
      </w:r>
      <w:r w:rsidRPr="00B004A9">
        <w:rPr>
          <w:rFonts w:ascii="Times New Roman" w:eastAsia="Times New Roman" w:hAnsi="Times New Roman" w:cs="HelveticaNeue-Roman"/>
          <w:sz w:val="24"/>
          <w:szCs w:val="20"/>
          <w:lang w:eastAsia="ar-SA"/>
        </w:rPr>
        <w:t>Parties</w:t>
      </w:r>
      <w:r w:rsidR="00C861D3" w:rsidRPr="00B004A9">
        <w:rPr>
          <w:rFonts w:ascii="Times New Roman" w:eastAsia="Times New Roman" w:hAnsi="Times New Roman" w:cs="HelveticaNeue-Roman"/>
          <w:sz w:val="24"/>
          <w:szCs w:val="20"/>
          <w:lang w:eastAsia="ar-SA"/>
        </w:rPr>
        <w:t xml:space="preserve"> à l’instrument considéré</w:t>
      </w:r>
      <w:r w:rsidRPr="00B004A9">
        <w:rPr>
          <w:rFonts w:ascii="Times New Roman" w:eastAsia="Times New Roman" w:hAnsi="Times New Roman" w:cs="HelveticaNeue-Roman"/>
          <w:sz w:val="24"/>
          <w:szCs w:val="20"/>
          <w:lang w:eastAsia="ar-SA"/>
        </w:rPr>
        <w:t xml:space="preserve"> six mois au moins avant la réunion à laquelle l’amendement est proposé pour adoption.</w:t>
      </w:r>
    </w:p>
    <w:p w14:paraId="69F12805"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639947B8" w14:textId="77777777" w:rsidR="00C861D3"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4. Si tous les efforts en vue de l’adoption d’un amendement </w:t>
      </w:r>
      <w:r w:rsidR="00C861D3" w:rsidRPr="00B004A9">
        <w:rPr>
          <w:rFonts w:ascii="Times New Roman" w:eastAsia="Times New Roman" w:hAnsi="Times New Roman" w:cs="HelveticaNeue-Roman"/>
          <w:sz w:val="24"/>
          <w:szCs w:val="20"/>
          <w:lang w:eastAsia="ar-SA"/>
        </w:rPr>
        <w:t xml:space="preserve">à la Convention ou à un </w:t>
      </w:r>
      <w:r w:rsidR="009E0B83">
        <w:rPr>
          <w:rFonts w:ascii="Times New Roman" w:eastAsia="Times New Roman" w:hAnsi="Times New Roman" w:cs="HelveticaNeue-Roman"/>
          <w:sz w:val="24"/>
          <w:szCs w:val="20"/>
          <w:lang w:eastAsia="ar-SA"/>
        </w:rPr>
        <w:t>Protocole</w:t>
      </w:r>
      <w:r w:rsidR="00C861D3" w:rsidRPr="00B004A9">
        <w:rPr>
          <w:rFonts w:ascii="Times New Roman" w:eastAsia="Times New Roman" w:hAnsi="Times New Roman" w:cs="HelveticaNeue-Roman"/>
          <w:sz w:val="24"/>
          <w:szCs w:val="20"/>
          <w:lang w:eastAsia="ar-SA"/>
        </w:rPr>
        <w:t xml:space="preserve"> </w:t>
      </w:r>
      <w:r w:rsidRPr="00B004A9">
        <w:rPr>
          <w:rFonts w:ascii="Times New Roman" w:eastAsia="Times New Roman" w:hAnsi="Times New Roman" w:cs="HelveticaNeue-Roman"/>
          <w:sz w:val="24"/>
          <w:szCs w:val="20"/>
          <w:lang w:eastAsia="ar-SA"/>
        </w:rPr>
        <w:t>par consensus ont été épuisés et si un accord ne s’est pas dégagé, l’amendement est adopté en dernier recours par un vote à la majorité des deux tiers des Parties</w:t>
      </w:r>
      <w:r w:rsidR="00C861D3" w:rsidRPr="00B004A9">
        <w:rPr>
          <w:rFonts w:ascii="Times New Roman" w:eastAsia="Times New Roman" w:hAnsi="Times New Roman" w:cs="HelveticaNeue-Roman"/>
          <w:sz w:val="24"/>
          <w:szCs w:val="20"/>
          <w:lang w:eastAsia="ar-SA"/>
        </w:rPr>
        <w:t xml:space="preserve"> à l’instrument considéré, présentes à la réunion et ayant exprimé leur vote.</w:t>
      </w:r>
    </w:p>
    <w:p w14:paraId="0A613A02" w14:textId="77777777" w:rsidR="00C861D3"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EFB223D" w14:textId="24C91F2F" w:rsidR="002F0018"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5</w:t>
      </w:r>
      <w:r w:rsidR="002F0018" w:rsidRPr="00B004A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Le </w:t>
      </w:r>
      <w:r w:rsidR="0012409B">
        <w:rPr>
          <w:rFonts w:ascii="Times New Roman" w:eastAsia="Times New Roman" w:hAnsi="Times New Roman" w:cs="HelveticaNeue-Roman"/>
          <w:sz w:val="24"/>
          <w:szCs w:val="20"/>
          <w:lang w:eastAsia="ar-SA"/>
        </w:rPr>
        <w:t>D</w:t>
      </w:r>
      <w:r w:rsidRPr="00B004A9">
        <w:rPr>
          <w:rFonts w:ascii="Times New Roman" w:eastAsia="Times New Roman" w:hAnsi="Times New Roman" w:cs="HelveticaNeue-Roman"/>
          <w:sz w:val="24"/>
          <w:szCs w:val="20"/>
          <w:lang w:eastAsia="ar-SA"/>
        </w:rPr>
        <w:t>épositaire communique tout amendement adopté à toutes les Parties aux fins de ratification, d’acceptation ou d’approbation.</w:t>
      </w:r>
    </w:p>
    <w:p w14:paraId="135D4AE4" w14:textId="77777777" w:rsidR="00C861D3"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D0EC04D" w14:textId="52BE1A6D" w:rsidR="00C861D3" w:rsidRPr="00B004A9" w:rsidRDefault="00C861D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6. La ratification, l’acceptation ou l’approbation d’un amendement est notifiée par écrit au </w:t>
      </w:r>
      <w:r w:rsidR="0012409B">
        <w:rPr>
          <w:rFonts w:ascii="Times New Roman" w:eastAsia="Times New Roman" w:hAnsi="Times New Roman" w:cs="HelveticaNeue-Roman"/>
          <w:sz w:val="24"/>
          <w:szCs w:val="20"/>
          <w:lang w:eastAsia="ar-SA"/>
        </w:rPr>
        <w:t>D</w:t>
      </w:r>
      <w:r w:rsidRPr="00B004A9">
        <w:rPr>
          <w:rFonts w:ascii="Times New Roman" w:eastAsia="Times New Roman" w:hAnsi="Times New Roman" w:cs="HelveticaNeue-Roman"/>
          <w:sz w:val="24"/>
          <w:szCs w:val="20"/>
          <w:lang w:eastAsia="ar-SA"/>
        </w:rPr>
        <w:t>épositaire. Un amendement adopté conformément au paragraphe 4 entre en vigueur à l’égard des Parties ayant accepté d’être lié</w:t>
      </w:r>
      <w:r w:rsidR="002A1B73" w:rsidRPr="00B004A9">
        <w:rPr>
          <w:rFonts w:ascii="Times New Roman" w:eastAsia="Times New Roman" w:hAnsi="Times New Roman" w:cs="HelveticaNeue-Roman"/>
          <w:sz w:val="24"/>
          <w:szCs w:val="20"/>
          <w:lang w:eastAsia="ar-SA"/>
        </w:rPr>
        <w:t>es par s</w:t>
      </w:r>
      <w:r w:rsidRPr="00B004A9">
        <w:rPr>
          <w:rFonts w:ascii="Times New Roman" w:eastAsia="Times New Roman" w:hAnsi="Times New Roman" w:cs="HelveticaNeue-Roman"/>
          <w:sz w:val="24"/>
          <w:szCs w:val="20"/>
          <w:lang w:eastAsia="ar-SA"/>
        </w:rPr>
        <w:t>es disposi</w:t>
      </w:r>
      <w:r w:rsidR="002A1B73" w:rsidRPr="00B004A9">
        <w:rPr>
          <w:rFonts w:ascii="Times New Roman" w:eastAsia="Times New Roman" w:hAnsi="Times New Roman" w:cs="HelveticaNeue-Roman"/>
          <w:sz w:val="24"/>
          <w:szCs w:val="20"/>
          <w:lang w:eastAsia="ar-SA"/>
        </w:rPr>
        <w:t>tions le trentième jour à compter de la date du dépôt des instruments de ratification, d’acceptation ou d’approbation par les deux tiers au moins des Parties qui étaient Parties au moment où l’amendement a été adopté. Par la suite, l’amendement entre en vigueur à l’égard de toute autre Partie le trentième jour à compter de la date du dépôt par cette Partie de son instrument de ratification, d’acceptation ou d’approbation de l’amendement.</w:t>
      </w:r>
    </w:p>
    <w:p w14:paraId="39F44202"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A952043"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603ACDD" w14:textId="7CA02F0C"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3</w:t>
      </w:r>
      <w:r w:rsidR="00D93178">
        <w:rPr>
          <w:rFonts w:ascii="Times New Roman" w:eastAsia="Times New Roman" w:hAnsi="Times New Roman" w:cs="HelveticaNeue-Roman"/>
          <w:b/>
          <w:sz w:val="24"/>
          <w:szCs w:val="20"/>
          <w:u w:val="single"/>
          <w:lang w:eastAsia="ar-SA"/>
        </w:rPr>
        <w:t>5</w:t>
      </w:r>
      <w:r w:rsidRPr="00B004A9">
        <w:rPr>
          <w:rFonts w:ascii="Times New Roman" w:eastAsia="Times New Roman" w:hAnsi="Times New Roman" w:cs="HelveticaNeue-Roman"/>
          <w:b/>
          <w:sz w:val="24"/>
          <w:szCs w:val="20"/>
          <w:lang w:eastAsia="ar-SA"/>
        </w:rPr>
        <w:t xml:space="preserve"> </w:t>
      </w:r>
      <w:r w:rsidR="00A90566">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w:t>
      </w:r>
      <w:r w:rsidR="002A1B73" w:rsidRPr="00B004A9">
        <w:rPr>
          <w:rFonts w:ascii="Times New Roman" w:eastAsia="Times New Roman" w:hAnsi="Times New Roman" w:cs="HelveticaNeue-Roman"/>
          <w:b/>
          <w:sz w:val="24"/>
          <w:szCs w:val="20"/>
          <w:lang w:eastAsia="ar-SA"/>
        </w:rPr>
        <w:t xml:space="preserve">Adoption des </w:t>
      </w:r>
      <w:r w:rsidR="009F0CF1" w:rsidRPr="00B004A9">
        <w:rPr>
          <w:rFonts w:ascii="Times New Roman" w:eastAsia="Times New Roman" w:hAnsi="Times New Roman" w:cs="HelveticaNeue-Roman"/>
          <w:b/>
          <w:sz w:val="24"/>
          <w:szCs w:val="20"/>
          <w:lang w:eastAsia="ar-SA"/>
        </w:rPr>
        <w:t>P</w:t>
      </w:r>
      <w:r w:rsidRPr="00B004A9">
        <w:rPr>
          <w:rFonts w:ascii="Times New Roman" w:eastAsia="Times New Roman" w:hAnsi="Times New Roman" w:cs="HelveticaNeue-Roman"/>
          <w:b/>
          <w:sz w:val="24"/>
          <w:szCs w:val="20"/>
          <w:lang w:eastAsia="ar-SA"/>
        </w:rPr>
        <w:t>rotocoles</w:t>
      </w:r>
    </w:p>
    <w:p w14:paraId="060B842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02D9E5B3"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A1B73" w:rsidRPr="00B004A9">
        <w:rPr>
          <w:rFonts w:ascii="Times New Roman" w:eastAsia="Times New Roman" w:hAnsi="Times New Roman" w:cs="HelveticaNeue-Roman"/>
          <w:sz w:val="24"/>
          <w:szCs w:val="20"/>
          <w:lang w:eastAsia="ar-SA"/>
        </w:rPr>
        <w:t xml:space="preserve">Les </w:t>
      </w:r>
      <w:r w:rsidRPr="00B004A9">
        <w:rPr>
          <w:rFonts w:ascii="Times New Roman" w:eastAsia="Times New Roman" w:hAnsi="Times New Roman" w:cs="HelveticaNeue-Roman"/>
          <w:sz w:val="24"/>
          <w:szCs w:val="20"/>
          <w:lang w:eastAsia="ar-SA"/>
        </w:rPr>
        <w:t>Parties</w:t>
      </w:r>
      <w:r w:rsidR="002A1B73" w:rsidRPr="00B004A9">
        <w:rPr>
          <w:rFonts w:ascii="Times New Roman" w:eastAsia="Times New Roman" w:hAnsi="Times New Roman" w:cs="HelveticaNeue-Roman"/>
          <w:sz w:val="24"/>
          <w:szCs w:val="20"/>
          <w:lang w:eastAsia="ar-SA"/>
        </w:rPr>
        <w:t xml:space="preserve"> coopèrent pour formuler et adopter des </w:t>
      </w:r>
      <w:r w:rsidR="009F0CF1" w:rsidRPr="00B004A9">
        <w:rPr>
          <w:rFonts w:ascii="Times New Roman" w:eastAsia="Times New Roman" w:hAnsi="Times New Roman" w:cs="HelveticaNeue-Roman"/>
          <w:sz w:val="24"/>
          <w:szCs w:val="20"/>
          <w:lang w:eastAsia="ar-SA"/>
        </w:rPr>
        <w:t>P</w:t>
      </w:r>
      <w:r w:rsidR="002A1B73" w:rsidRPr="00B004A9">
        <w:rPr>
          <w:rFonts w:ascii="Times New Roman" w:eastAsia="Times New Roman" w:hAnsi="Times New Roman" w:cs="HelveticaNeue-Roman"/>
          <w:sz w:val="24"/>
          <w:szCs w:val="20"/>
          <w:lang w:eastAsia="ar-SA"/>
        </w:rPr>
        <w:t>rotocoles additionnels à la présente Convention.</w:t>
      </w:r>
    </w:p>
    <w:p w14:paraId="7C4DBE7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Courier"/>
          <w:sz w:val="24"/>
          <w:szCs w:val="16"/>
          <w:lang w:eastAsia="ar-SA"/>
        </w:rPr>
      </w:pPr>
    </w:p>
    <w:p w14:paraId="4D90F582" w14:textId="77777777" w:rsidR="002A1B73" w:rsidRPr="00B004A9" w:rsidRDefault="002F0018" w:rsidP="002F0018">
      <w:pPr>
        <w:suppressAutoHyphens/>
        <w:autoSpaceDE w:val="0"/>
        <w:spacing w:after="0" w:line="240" w:lineRule="auto"/>
        <w:ind w:right="-108"/>
        <w:jc w:val="both"/>
        <w:rPr>
          <w:rFonts w:ascii="Times New Roman" w:eastAsia="Times New Roman" w:hAnsi="Times New Roman" w:cs="Courier"/>
          <w:sz w:val="24"/>
          <w:szCs w:val="16"/>
          <w:lang w:eastAsia="ar-SA"/>
        </w:rPr>
      </w:pPr>
      <w:r w:rsidRPr="00B004A9">
        <w:rPr>
          <w:rFonts w:ascii="Times New Roman" w:eastAsia="Times New Roman" w:hAnsi="Times New Roman" w:cs="Courier"/>
          <w:sz w:val="24"/>
          <w:szCs w:val="16"/>
          <w:lang w:eastAsia="ar-SA"/>
        </w:rPr>
        <w:t xml:space="preserve">2. </w:t>
      </w:r>
      <w:r w:rsidR="009F0CF1" w:rsidRPr="00B004A9">
        <w:rPr>
          <w:rFonts w:ascii="Times New Roman" w:eastAsia="Times New Roman" w:hAnsi="Times New Roman" w:cs="Courier"/>
          <w:sz w:val="24"/>
          <w:szCs w:val="16"/>
          <w:lang w:eastAsia="ar-SA"/>
        </w:rPr>
        <w:t>Les P</w:t>
      </w:r>
      <w:r w:rsidR="002A1B73" w:rsidRPr="00B004A9">
        <w:rPr>
          <w:rFonts w:ascii="Times New Roman" w:eastAsia="Times New Roman" w:hAnsi="Times New Roman" w:cs="Courier"/>
          <w:sz w:val="24"/>
          <w:szCs w:val="16"/>
          <w:lang w:eastAsia="ar-SA"/>
        </w:rPr>
        <w:t xml:space="preserve">rotocoles sont adoptés à une réunion de la Conférence des Parties. </w:t>
      </w:r>
    </w:p>
    <w:p w14:paraId="4D276CFE" w14:textId="77777777" w:rsidR="002A1B73" w:rsidRPr="00B004A9" w:rsidRDefault="002A1B73" w:rsidP="002F0018">
      <w:pPr>
        <w:suppressAutoHyphens/>
        <w:autoSpaceDE w:val="0"/>
        <w:spacing w:after="0" w:line="240" w:lineRule="auto"/>
        <w:ind w:right="-108"/>
        <w:jc w:val="both"/>
        <w:rPr>
          <w:rFonts w:ascii="Times New Roman" w:eastAsia="Times New Roman" w:hAnsi="Times New Roman" w:cs="Courier"/>
          <w:sz w:val="24"/>
          <w:szCs w:val="16"/>
          <w:lang w:eastAsia="ar-SA"/>
        </w:rPr>
      </w:pPr>
    </w:p>
    <w:p w14:paraId="7C8D3445" w14:textId="77777777" w:rsidR="002F0018" w:rsidRPr="00B004A9" w:rsidRDefault="002A1B73"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Courier"/>
          <w:sz w:val="24"/>
          <w:szCs w:val="16"/>
          <w:lang w:eastAsia="ar-SA"/>
        </w:rPr>
        <w:t xml:space="preserve">3. </w:t>
      </w:r>
      <w:r w:rsidR="002F0018" w:rsidRPr="00B004A9">
        <w:rPr>
          <w:rFonts w:ascii="Times New Roman" w:eastAsia="Times New Roman" w:hAnsi="Times New Roman" w:cs="HelveticaNeue-Roman"/>
          <w:sz w:val="24"/>
          <w:szCs w:val="20"/>
          <w:lang w:eastAsia="ar-SA"/>
        </w:rPr>
        <w:t>Le texte de tout projet de Protocole est communiqué par le Secrétariat aux Parties six mois au moins avant la réunion</w:t>
      </w:r>
      <w:r w:rsidRPr="00B004A9">
        <w:rPr>
          <w:rFonts w:ascii="Times New Roman" w:eastAsia="Times New Roman" w:hAnsi="Times New Roman" w:cs="HelveticaNeue-Roman"/>
          <w:sz w:val="24"/>
          <w:szCs w:val="20"/>
          <w:lang w:eastAsia="ar-SA"/>
        </w:rPr>
        <w:t xml:space="preserve"> de la Conférence des Parties à laquelle le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est proposé pour adoption</w:t>
      </w:r>
      <w:r w:rsidR="002F0018" w:rsidRPr="00B004A9">
        <w:rPr>
          <w:rFonts w:ascii="Times New Roman" w:eastAsia="Times New Roman" w:hAnsi="Times New Roman" w:cs="HelveticaNeue-Roman"/>
          <w:sz w:val="24"/>
          <w:szCs w:val="20"/>
          <w:lang w:eastAsia="ar-SA"/>
        </w:rPr>
        <w:t>.</w:t>
      </w:r>
    </w:p>
    <w:p w14:paraId="501B3FC4" w14:textId="77777777" w:rsidR="002A1B73" w:rsidRPr="00B004A9" w:rsidRDefault="002A1B73" w:rsidP="004B55E7">
      <w:pPr>
        <w:suppressAutoHyphens/>
        <w:autoSpaceDE w:val="0"/>
        <w:spacing w:after="0" w:line="240" w:lineRule="auto"/>
        <w:ind w:right="-108"/>
        <w:rPr>
          <w:rFonts w:ascii="Times New Roman" w:eastAsia="Times New Roman" w:hAnsi="Times New Roman" w:cs="HelveticaNeue-Roman"/>
          <w:b/>
          <w:sz w:val="24"/>
          <w:szCs w:val="20"/>
          <w:lang w:eastAsia="ar-SA"/>
        </w:rPr>
      </w:pPr>
    </w:p>
    <w:p w14:paraId="406A100E" w14:textId="77777777" w:rsidR="002A1B73" w:rsidRPr="00B004A9" w:rsidRDefault="002A1B73"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3FF6B85C" w14:textId="2839E4F5" w:rsidR="002A1B73"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3</w:t>
      </w:r>
      <w:r w:rsidR="00D93178">
        <w:rPr>
          <w:rFonts w:ascii="Times New Roman" w:eastAsia="Times New Roman" w:hAnsi="Times New Roman" w:cs="HelveticaNeue-Roman"/>
          <w:b/>
          <w:sz w:val="24"/>
          <w:szCs w:val="20"/>
          <w:u w:val="single"/>
          <w:lang w:eastAsia="ar-SA"/>
        </w:rPr>
        <w:t>6</w:t>
      </w:r>
      <w:r w:rsidR="002A1B73" w:rsidRPr="00B004A9">
        <w:rPr>
          <w:rFonts w:ascii="Times New Roman" w:eastAsia="Times New Roman" w:hAnsi="Times New Roman" w:cs="HelveticaNeue-Roman"/>
          <w:b/>
          <w:sz w:val="24"/>
          <w:szCs w:val="20"/>
          <w:lang w:eastAsia="ar-SA"/>
        </w:rPr>
        <w:t xml:space="preserve"> </w:t>
      </w:r>
      <w:r w:rsidR="00A90566">
        <w:rPr>
          <w:rFonts w:ascii="Times New Roman" w:eastAsia="Times New Roman" w:hAnsi="Times New Roman" w:cs="HelveticaNeue-Roman"/>
          <w:b/>
          <w:sz w:val="24"/>
          <w:szCs w:val="20"/>
          <w:lang w:eastAsia="ar-SA"/>
        </w:rPr>
        <w:t>-</w:t>
      </w:r>
      <w:r w:rsidR="002A1B73" w:rsidRPr="00B004A9">
        <w:rPr>
          <w:rFonts w:ascii="Times New Roman" w:eastAsia="Times New Roman" w:hAnsi="Times New Roman" w:cs="HelveticaNeue-Roman"/>
          <w:b/>
          <w:sz w:val="24"/>
          <w:szCs w:val="20"/>
          <w:lang w:eastAsia="ar-SA"/>
        </w:rPr>
        <w:t xml:space="preserve"> Rapport</w:t>
      </w:r>
      <w:r w:rsidR="006A5834">
        <w:rPr>
          <w:rFonts w:ascii="Times New Roman" w:eastAsia="Times New Roman" w:hAnsi="Times New Roman" w:cs="HelveticaNeue-Roman"/>
          <w:b/>
          <w:sz w:val="24"/>
          <w:szCs w:val="20"/>
          <w:lang w:eastAsia="ar-SA"/>
        </w:rPr>
        <w:t>s</w:t>
      </w:r>
      <w:r w:rsidR="002A1B73" w:rsidRPr="00B004A9">
        <w:rPr>
          <w:rFonts w:ascii="Times New Roman" w:eastAsia="Times New Roman" w:hAnsi="Times New Roman" w:cs="HelveticaNeue-Roman"/>
          <w:b/>
          <w:sz w:val="24"/>
          <w:szCs w:val="20"/>
          <w:lang w:eastAsia="ar-SA"/>
        </w:rPr>
        <w:t xml:space="preserve"> entre la Convention et ses </w:t>
      </w:r>
      <w:r w:rsidR="009E0B83">
        <w:rPr>
          <w:rFonts w:ascii="Times New Roman" w:eastAsia="Times New Roman" w:hAnsi="Times New Roman" w:cs="HelveticaNeue-Roman"/>
          <w:b/>
          <w:sz w:val="24"/>
          <w:szCs w:val="20"/>
          <w:lang w:eastAsia="ar-SA"/>
        </w:rPr>
        <w:t>P</w:t>
      </w:r>
      <w:r w:rsidR="002A1B73" w:rsidRPr="00B004A9">
        <w:rPr>
          <w:rFonts w:ascii="Times New Roman" w:eastAsia="Times New Roman" w:hAnsi="Times New Roman" w:cs="HelveticaNeue-Roman"/>
          <w:b/>
          <w:sz w:val="24"/>
          <w:szCs w:val="20"/>
          <w:lang w:eastAsia="ar-SA"/>
        </w:rPr>
        <w:t>rotocoles</w:t>
      </w:r>
    </w:p>
    <w:p w14:paraId="770B8200" w14:textId="77777777" w:rsidR="002A1B73" w:rsidRPr="00B004A9" w:rsidRDefault="002A1B73" w:rsidP="002A1B73">
      <w:pPr>
        <w:suppressAutoHyphens/>
        <w:autoSpaceDE w:val="0"/>
        <w:spacing w:after="0" w:line="240" w:lineRule="auto"/>
        <w:ind w:right="-108"/>
        <w:rPr>
          <w:rFonts w:ascii="Times New Roman" w:eastAsia="Times New Roman" w:hAnsi="Times New Roman" w:cs="HelveticaNeue-Roman"/>
          <w:b/>
          <w:sz w:val="24"/>
          <w:szCs w:val="20"/>
          <w:lang w:eastAsia="ar-SA"/>
        </w:rPr>
      </w:pPr>
    </w:p>
    <w:p w14:paraId="0F873F60" w14:textId="77777777" w:rsidR="002A1B73" w:rsidRDefault="002A1B73" w:rsidP="002A1B7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Aucun Etat ni aucune organisation régionale d’intégration économique ne peut devenir Partie à un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sans être ou devenir simultanément Partie à la Convention.</w:t>
      </w:r>
    </w:p>
    <w:p w14:paraId="529705A3" w14:textId="77777777" w:rsidR="004B55E7" w:rsidRPr="00B004A9" w:rsidRDefault="004B55E7" w:rsidP="002A1B73">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6C02E29" w14:textId="77777777" w:rsidR="002A1B73" w:rsidRDefault="002A1B73" w:rsidP="002A1B73">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Les décisions prises en vertu d’un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le sont par les seules Parties au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considéré. Toute Partie qui n’a pas ratifié, accepté ou approuvé un </w:t>
      </w:r>
      <w:r w:rsidR="009E0B83">
        <w:rPr>
          <w:rFonts w:ascii="Times New Roman" w:eastAsia="Times New Roman" w:hAnsi="Times New Roman" w:cs="HelveticaNeue-Roman"/>
          <w:sz w:val="24"/>
          <w:szCs w:val="20"/>
          <w:lang w:eastAsia="ar-SA"/>
        </w:rPr>
        <w:t>P</w:t>
      </w:r>
      <w:r w:rsidRPr="00B004A9">
        <w:rPr>
          <w:rFonts w:ascii="Times New Roman" w:eastAsia="Times New Roman" w:hAnsi="Times New Roman" w:cs="HelveticaNeue-Roman"/>
          <w:sz w:val="24"/>
          <w:szCs w:val="20"/>
          <w:lang w:eastAsia="ar-SA"/>
        </w:rPr>
        <w:t xml:space="preserve">rotocole peut participer, en qualité d’observateur, à toute réunion des Parties à ce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w:t>
      </w:r>
    </w:p>
    <w:p w14:paraId="15B79C9C" w14:textId="77777777" w:rsidR="004B55E7" w:rsidRPr="00B004A9" w:rsidRDefault="004B55E7" w:rsidP="002A1B73">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FFFCB9D" w14:textId="77777777" w:rsidR="002A1B73" w:rsidRPr="00B004A9" w:rsidRDefault="002A1B73" w:rsidP="002A1B73">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3330FB0" w14:textId="50115FBF" w:rsidR="002A1B73" w:rsidRPr="00B004A9" w:rsidRDefault="004453DA"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t>Article 3</w:t>
      </w:r>
      <w:r w:rsidR="00D93178">
        <w:rPr>
          <w:rFonts w:ascii="Times New Roman" w:eastAsia="Times New Roman" w:hAnsi="Times New Roman" w:cs="HelveticaNeue-Roman"/>
          <w:b/>
          <w:sz w:val="24"/>
          <w:szCs w:val="20"/>
          <w:u w:val="single"/>
          <w:lang w:eastAsia="ar-SA"/>
        </w:rPr>
        <w:t>7</w:t>
      </w:r>
      <w:r w:rsidR="002A1B73" w:rsidRPr="00B004A9">
        <w:rPr>
          <w:rFonts w:ascii="Times New Roman" w:eastAsia="Times New Roman" w:hAnsi="Times New Roman" w:cs="HelveticaNeue-Roman"/>
          <w:b/>
          <w:sz w:val="24"/>
          <w:szCs w:val="20"/>
          <w:lang w:eastAsia="ar-SA"/>
        </w:rPr>
        <w:t xml:space="preserve"> </w:t>
      </w:r>
      <w:r w:rsidR="00A90566">
        <w:rPr>
          <w:rFonts w:ascii="Times New Roman" w:eastAsia="Times New Roman" w:hAnsi="Times New Roman" w:cs="HelveticaNeue-Roman"/>
          <w:b/>
          <w:sz w:val="24"/>
          <w:szCs w:val="20"/>
          <w:lang w:eastAsia="ar-SA"/>
        </w:rPr>
        <w:t>-</w:t>
      </w:r>
      <w:r w:rsidR="002A1B73" w:rsidRPr="00B004A9">
        <w:rPr>
          <w:rFonts w:ascii="Times New Roman" w:eastAsia="Times New Roman" w:hAnsi="Times New Roman" w:cs="HelveticaNeue-Roman"/>
          <w:b/>
          <w:sz w:val="24"/>
          <w:szCs w:val="20"/>
          <w:lang w:eastAsia="ar-SA"/>
        </w:rPr>
        <w:t xml:space="preserve"> Droit de vote</w:t>
      </w:r>
    </w:p>
    <w:p w14:paraId="68EDC1FB" w14:textId="77777777" w:rsidR="002A1B73" w:rsidRPr="00B004A9" w:rsidRDefault="002A1B73" w:rsidP="002A1B73">
      <w:pPr>
        <w:suppressAutoHyphens/>
        <w:autoSpaceDE w:val="0"/>
        <w:spacing w:after="0" w:line="240" w:lineRule="auto"/>
        <w:ind w:right="-108"/>
        <w:rPr>
          <w:rFonts w:ascii="Times New Roman" w:eastAsia="Times New Roman" w:hAnsi="Times New Roman" w:cs="HelveticaNeue-Roman"/>
          <w:b/>
          <w:sz w:val="24"/>
          <w:szCs w:val="20"/>
          <w:lang w:eastAsia="ar-SA"/>
        </w:rPr>
      </w:pPr>
    </w:p>
    <w:p w14:paraId="04379B5F" w14:textId="77777777" w:rsidR="002A1B73" w:rsidRDefault="002A1B73" w:rsidP="009F0CF1">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Sous réserve des dispositions du paragraphe 2, chaque Partie à la présente Convention ou à tout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dispose d’une voix</w:t>
      </w:r>
      <w:r w:rsidR="009F0CF1" w:rsidRPr="00B004A9">
        <w:rPr>
          <w:rFonts w:ascii="Times New Roman" w:eastAsia="Times New Roman" w:hAnsi="Times New Roman" w:cs="HelveticaNeue-Roman"/>
          <w:sz w:val="24"/>
          <w:szCs w:val="20"/>
          <w:lang w:eastAsia="ar-SA"/>
        </w:rPr>
        <w:t>.</w:t>
      </w:r>
    </w:p>
    <w:p w14:paraId="64502F2D" w14:textId="77777777" w:rsidR="004B55E7" w:rsidRPr="00B004A9" w:rsidRDefault="004B55E7" w:rsidP="009F0CF1">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32EBCDE" w14:textId="77777777" w:rsidR="009F0CF1" w:rsidRDefault="009F0CF1" w:rsidP="009F0CF1">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Les organisations régionales d’intégration économique disposent, pour exercer leur droit de vote dans les domaines qui relèvent de leur compétence, d’un nombre de voix égal au nombre de leurs Etats membres qui sont Parties à la présente Convention ou au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 xml:space="preserve"> considéré. Elles n’exercent pas leur droit de vote si leurs Etats membres exercent le leur et inversement.</w:t>
      </w:r>
    </w:p>
    <w:p w14:paraId="63108396" w14:textId="77777777" w:rsidR="004B55E7" w:rsidRPr="00B004A9" w:rsidRDefault="004B55E7" w:rsidP="009F0CF1">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B9503E9" w14:textId="77777777" w:rsidR="009F0CF1" w:rsidRPr="00B004A9" w:rsidRDefault="009F0CF1" w:rsidP="002A1B73">
      <w:pPr>
        <w:suppressAutoHyphens/>
        <w:autoSpaceDE w:val="0"/>
        <w:spacing w:after="0" w:line="240" w:lineRule="auto"/>
        <w:ind w:right="-108"/>
        <w:rPr>
          <w:rFonts w:ascii="Times New Roman" w:eastAsia="Times New Roman" w:hAnsi="Times New Roman" w:cs="HelveticaNeue-Roman"/>
          <w:sz w:val="24"/>
          <w:szCs w:val="20"/>
          <w:lang w:eastAsia="ar-SA"/>
        </w:rPr>
      </w:pPr>
    </w:p>
    <w:p w14:paraId="6EC3C321" w14:textId="45930CEF" w:rsidR="002F0018" w:rsidRPr="00B004A9" w:rsidRDefault="004453DA"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t>Article 3</w:t>
      </w:r>
      <w:r w:rsidR="00D93178">
        <w:rPr>
          <w:rFonts w:ascii="Times New Roman" w:eastAsia="Times New Roman" w:hAnsi="Times New Roman" w:cs="HelveticaNeue-Roman"/>
          <w:b/>
          <w:sz w:val="24"/>
          <w:szCs w:val="20"/>
          <w:u w:val="single"/>
          <w:lang w:eastAsia="ar-SA"/>
        </w:rPr>
        <w:t>8</w:t>
      </w:r>
      <w:r w:rsidR="002F0018" w:rsidRPr="005E7F5C">
        <w:rPr>
          <w:rFonts w:ascii="Times New Roman" w:eastAsia="Times New Roman" w:hAnsi="Times New Roman" w:cs="HelveticaNeue-Roman"/>
          <w:b/>
          <w:sz w:val="24"/>
          <w:szCs w:val="20"/>
          <w:u w:val="single"/>
          <w:lang w:eastAsia="ar-SA"/>
        </w:rPr>
        <w:t xml:space="preserve"> </w:t>
      </w:r>
      <w:r w:rsidR="002F0018" w:rsidRPr="00B004A9">
        <w:rPr>
          <w:rFonts w:ascii="Times New Roman" w:eastAsia="Times New Roman" w:hAnsi="Times New Roman" w:cs="HelveticaNeue-Roman"/>
          <w:b/>
          <w:sz w:val="24"/>
          <w:szCs w:val="20"/>
          <w:lang w:eastAsia="ar-SA"/>
        </w:rPr>
        <w:t>- Réserves</w:t>
      </w:r>
    </w:p>
    <w:p w14:paraId="6721BFBF"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14C5FED8"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lastRenderedPageBreak/>
        <w:t xml:space="preserve">Aucune réserve ne peut être faite à la présente Convention </w:t>
      </w:r>
      <w:r w:rsidR="009F0CF1" w:rsidRPr="00B004A9">
        <w:rPr>
          <w:rFonts w:ascii="Times New Roman" w:eastAsia="Times New Roman" w:hAnsi="Times New Roman" w:cs="HelveticaNeue-Roman"/>
          <w:sz w:val="24"/>
          <w:szCs w:val="20"/>
          <w:lang w:eastAsia="ar-SA"/>
        </w:rPr>
        <w:t xml:space="preserve">ni à ses </w:t>
      </w:r>
      <w:r w:rsidRPr="00B004A9">
        <w:rPr>
          <w:rFonts w:ascii="Times New Roman" w:eastAsia="Times New Roman" w:hAnsi="Times New Roman" w:cs="HelveticaNeue-Roman"/>
          <w:sz w:val="24"/>
          <w:szCs w:val="20"/>
          <w:lang w:eastAsia="ar-SA"/>
        </w:rPr>
        <w:t>Protocoles.</w:t>
      </w:r>
    </w:p>
    <w:p w14:paraId="0ACE72FF"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D1E61E7" w14:textId="77777777" w:rsidR="009F0CF1" w:rsidRPr="00B004A9" w:rsidRDefault="009F0CF1"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19E966A" w14:textId="356411E7" w:rsidR="009F0CF1" w:rsidRPr="00B004A9" w:rsidRDefault="004453DA"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t>Article 3</w:t>
      </w:r>
      <w:r w:rsidR="00D93178">
        <w:rPr>
          <w:rFonts w:ascii="Times New Roman" w:eastAsia="Times New Roman" w:hAnsi="Times New Roman" w:cs="HelveticaNeue-Roman"/>
          <w:b/>
          <w:sz w:val="24"/>
          <w:szCs w:val="20"/>
          <w:u w:val="single"/>
          <w:lang w:eastAsia="ar-SA"/>
        </w:rPr>
        <w:t>9</w:t>
      </w:r>
      <w:r w:rsidR="009F0CF1" w:rsidRPr="00B004A9">
        <w:rPr>
          <w:rFonts w:ascii="Times New Roman" w:eastAsia="Times New Roman" w:hAnsi="Times New Roman" w:cs="HelveticaNeue-Roman"/>
          <w:b/>
          <w:sz w:val="24"/>
          <w:szCs w:val="20"/>
          <w:lang w:eastAsia="ar-SA"/>
        </w:rPr>
        <w:t xml:space="preserve"> </w:t>
      </w:r>
      <w:r w:rsidR="00A90566">
        <w:rPr>
          <w:rFonts w:ascii="Times New Roman" w:eastAsia="Times New Roman" w:hAnsi="Times New Roman" w:cs="HelveticaNeue-Roman"/>
          <w:b/>
          <w:sz w:val="24"/>
          <w:szCs w:val="20"/>
          <w:lang w:eastAsia="ar-SA"/>
        </w:rPr>
        <w:t>-</w:t>
      </w:r>
      <w:r w:rsidR="009F0CF1" w:rsidRPr="00B004A9">
        <w:rPr>
          <w:rFonts w:ascii="Times New Roman" w:eastAsia="Times New Roman" w:hAnsi="Times New Roman" w:cs="HelveticaNeue-Roman"/>
          <w:b/>
          <w:sz w:val="24"/>
          <w:szCs w:val="20"/>
          <w:lang w:eastAsia="ar-SA"/>
        </w:rPr>
        <w:t xml:space="preserve"> Dénonciation</w:t>
      </w:r>
    </w:p>
    <w:p w14:paraId="3BFD1C87" w14:textId="77777777" w:rsidR="009F0CF1" w:rsidRPr="00B004A9" w:rsidRDefault="009F0CF1" w:rsidP="009F0CF1">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783C2D79" w14:textId="3FDBC0FB" w:rsidR="009F0CF1" w:rsidRDefault="009F0CF1"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Une Partie ne peut dénoncer la présente Convention qu’à l’expiration d’un délai de cinq ans et moyennant un préavis d’un an</w:t>
      </w:r>
      <w:r w:rsidR="006A5834">
        <w:rPr>
          <w:rFonts w:ascii="Times New Roman" w:eastAsia="Times New Roman" w:hAnsi="Times New Roman" w:cs="HelveticaNeue-Roman"/>
          <w:sz w:val="24"/>
          <w:szCs w:val="20"/>
          <w:lang w:eastAsia="ar-SA"/>
        </w:rPr>
        <w:t xml:space="preserve"> adressé par écrit au Dépositaire</w:t>
      </w:r>
      <w:r w:rsidRPr="00B004A9">
        <w:rPr>
          <w:rFonts w:ascii="Times New Roman" w:eastAsia="Times New Roman" w:hAnsi="Times New Roman" w:cs="HelveticaNeue-Roman"/>
          <w:sz w:val="24"/>
          <w:szCs w:val="20"/>
          <w:lang w:eastAsia="ar-SA"/>
        </w:rPr>
        <w:t>.</w:t>
      </w:r>
    </w:p>
    <w:p w14:paraId="37A97CBC" w14:textId="77777777" w:rsidR="00590D85" w:rsidRPr="00B004A9" w:rsidRDefault="00590D85"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C2302D9" w14:textId="77777777" w:rsidR="009F0CF1" w:rsidRDefault="009F0CF1"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2. Toute Partie qui aura dénoncé la présente Convention sera considérée comme ayant également dénoncé les Protocoles additionnels auxquels elle est Partie.</w:t>
      </w:r>
    </w:p>
    <w:p w14:paraId="663134C4" w14:textId="77777777" w:rsidR="00590D85" w:rsidRPr="00B004A9" w:rsidRDefault="00590D85"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8C23FD0" w14:textId="77777777" w:rsidR="009F0CF1" w:rsidRPr="00B004A9" w:rsidRDefault="009F0CF1"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 La dénonciation ne peut avoir pour effet de délier la Partie intéressée des obligations contenues dans la présente Convention</w:t>
      </w:r>
      <w:r w:rsidR="00DE60F6" w:rsidRPr="00B004A9">
        <w:rPr>
          <w:rFonts w:ascii="Times New Roman" w:eastAsia="Times New Roman" w:hAnsi="Times New Roman" w:cs="HelveticaNeue-Roman"/>
          <w:sz w:val="24"/>
          <w:szCs w:val="20"/>
          <w:lang w:eastAsia="ar-SA"/>
        </w:rPr>
        <w:t xml:space="preserve"> en ce qui concerne tout fait qui, pouvant constituer une violation de ces obligations, aurait été accompli par elle antérieurement à la date à laquelle la dénonciation produit effet.</w:t>
      </w:r>
    </w:p>
    <w:p w14:paraId="1F16C4AA"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78366C7" w14:textId="77777777" w:rsidR="00DE60F6" w:rsidRPr="00B004A9" w:rsidRDefault="00DE60F6"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70AC2E7" w14:textId="6C872E67" w:rsidR="00DE60F6" w:rsidRPr="00B004A9" w:rsidRDefault="00DE60F6" w:rsidP="00DE60F6">
      <w:pPr>
        <w:suppressAutoHyphens/>
        <w:autoSpaceDE w:val="0"/>
        <w:spacing w:after="0" w:line="240" w:lineRule="auto"/>
        <w:ind w:right="-108"/>
        <w:jc w:val="center"/>
        <w:rPr>
          <w:rFonts w:ascii="Times New Roman" w:eastAsia="Times New Roman" w:hAnsi="Times New Roman" w:cs="HelveticaNeue-Roman"/>
          <w:b/>
          <w:sz w:val="24"/>
          <w:szCs w:val="20"/>
          <w:lang w:eastAsia="ar-SA"/>
        </w:rPr>
      </w:pPr>
      <w:r w:rsidRPr="00B004A9">
        <w:rPr>
          <w:rFonts w:ascii="Times New Roman" w:eastAsia="Times New Roman" w:hAnsi="Times New Roman" w:cs="HelveticaNeue-Roman"/>
          <w:b/>
          <w:sz w:val="24"/>
          <w:szCs w:val="20"/>
          <w:lang w:eastAsia="ar-SA"/>
        </w:rPr>
        <w:t xml:space="preserve">CHAPITRE 9 </w:t>
      </w:r>
      <w:r w:rsidR="00A90566">
        <w:rPr>
          <w:rFonts w:ascii="Times New Roman" w:eastAsia="Times New Roman" w:hAnsi="Times New Roman" w:cs="HelveticaNeue-Roman"/>
          <w:b/>
          <w:sz w:val="24"/>
          <w:szCs w:val="20"/>
          <w:lang w:eastAsia="ar-SA"/>
        </w:rPr>
        <w:t>-</w:t>
      </w:r>
      <w:r w:rsidRPr="00B004A9">
        <w:rPr>
          <w:rFonts w:ascii="Times New Roman" w:eastAsia="Times New Roman" w:hAnsi="Times New Roman" w:cs="HelveticaNeue-Roman"/>
          <w:b/>
          <w:sz w:val="24"/>
          <w:szCs w:val="20"/>
          <w:lang w:eastAsia="ar-SA"/>
        </w:rPr>
        <w:t xml:space="preserve"> CLAUSES FINALES </w:t>
      </w:r>
    </w:p>
    <w:p w14:paraId="12E3CCE5" w14:textId="77777777" w:rsidR="004B55E7" w:rsidRDefault="004B55E7"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483830C7" w14:textId="026155F4" w:rsidR="00DE60F6"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D93178">
        <w:rPr>
          <w:rFonts w:ascii="Times New Roman" w:eastAsia="Times New Roman" w:hAnsi="Times New Roman" w:cs="HelveticaNeue-Roman"/>
          <w:b/>
          <w:sz w:val="24"/>
          <w:szCs w:val="20"/>
          <w:u w:val="single"/>
          <w:lang w:eastAsia="ar-SA"/>
        </w:rPr>
        <w:t>40</w:t>
      </w:r>
      <w:r w:rsidR="00DE60F6" w:rsidRPr="00B004A9">
        <w:rPr>
          <w:rFonts w:ascii="Times New Roman" w:eastAsia="Times New Roman" w:hAnsi="Times New Roman" w:cs="HelveticaNeue-Roman"/>
          <w:b/>
          <w:sz w:val="24"/>
          <w:szCs w:val="20"/>
          <w:lang w:eastAsia="ar-SA"/>
        </w:rPr>
        <w:t xml:space="preserve"> - Signature</w:t>
      </w:r>
    </w:p>
    <w:p w14:paraId="2EB415FD" w14:textId="77777777" w:rsidR="00DE60F6" w:rsidRPr="00B004A9" w:rsidRDefault="00DE60F6"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4DBC60A1" w14:textId="190C21BA" w:rsidR="002F0018" w:rsidRPr="00590D85" w:rsidRDefault="002F0018" w:rsidP="002F0018">
      <w:pPr>
        <w:suppressAutoHyphens/>
        <w:autoSpaceDE w:val="0"/>
        <w:spacing w:after="0" w:line="240" w:lineRule="auto"/>
        <w:ind w:right="-108"/>
        <w:jc w:val="both"/>
        <w:rPr>
          <w:rFonts w:ascii="Times New Roman" w:eastAsia="Times New Roman" w:hAnsi="Times New Roman" w:cs="HelveticaNeue-Roman"/>
          <w:i/>
          <w:sz w:val="24"/>
          <w:szCs w:val="20"/>
          <w:lang w:eastAsia="ar-SA"/>
        </w:rPr>
      </w:pPr>
      <w:r w:rsidRPr="00B004A9">
        <w:rPr>
          <w:rFonts w:ascii="Times New Roman" w:eastAsia="Times New Roman" w:hAnsi="Times New Roman" w:cs="HelveticaNeue-Roman"/>
          <w:sz w:val="24"/>
          <w:szCs w:val="20"/>
          <w:lang w:eastAsia="ar-SA"/>
        </w:rPr>
        <w:t>La présente Convention</w:t>
      </w:r>
      <w:r w:rsidR="00DE60F6" w:rsidRPr="00B004A9">
        <w:rPr>
          <w:rFonts w:ascii="Times New Roman" w:eastAsia="Times New Roman" w:hAnsi="Times New Roman" w:cs="HelveticaNeue-Roman"/>
          <w:sz w:val="24"/>
          <w:szCs w:val="20"/>
          <w:lang w:eastAsia="ar-SA"/>
        </w:rPr>
        <w:t xml:space="preserve"> est ouverte </w:t>
      </w:r>
      <w:r w:rsidRPr="00B004A9">
        <w:rPr>
          <w:rFonts w:ascii="Times New Roman" w:eastAsia="Times New Roman" w:hAnsi="Times New Roman" w:cs="HelveticaNeue-Roman"/>
          <w:sz w:val="24"/>
          <w:szCs w:val="20"/>
          <w:lang w:eastAsia="ar-SA"/>
        </w:rPr>
        <w:t xml:space="preserve">à la signature de tous les Etats </w:t>
      </w:r>
      <w:r w:rsidR="00DE60F6" w:rsidRPr="00B004A9">
        <w:rPr>
          <w:rFonts w:ascii="Times New Roman" w:eastAsia="Times New Roman" w:hAnsi="Times New Roman" w:cs="HelveticaNeue-Roman"/>
          <w:sz w:val="24"/>
          <w:szCs w:val="20"/>
          <w:lang w:eastAsia="ar-SA"/>
        </w:rPr>
        <w:t xml:space="preserve">membres des Nations Unies </w:t>
      </w:r>
      <w:r w:rsidRPr="00B004A9">
        <w:rPr>
          <w:rFonts w:ascii="Times New Roman" w:eastAsia="Times New Roman" w:hAnsi="Times New Roman" w:cs="HelveticaNeue-Roman"/>
          <w:sz w:val="24"/>
          <w:szCs w:val="20"/>
          <w:lang w:eastAsia="ar-SA"/>
        </w:rPr>
        <w:t xml:space="preserve">ainsi qu’aux organisations </w:t>
      </w:r>
      <w:r w:rsidR="00DE60F6" w:rsidRPr="00B004A9">
        <w:rPr>
          <w:rFonts w:ascii="Times New Roman" w:eastAsia="Times New Roman" w:hAnsi="Times New Roman" w:cs="HelveticaNeue-Roman"/>
          <w:sz w:val="24"/>
          <w:szCs w:val="20"/>
          <w:lang w:eastAsia="ar-SA"/>
        </w:rPr>
        <w:t xml:space="preserve">régionales d’intégration économique </w:t>
      </w:r>
      <w:r w:rsidR="00590D85">
        <w:rPr>
          <w:rFonts w:ascii="Times New Roman" w:eastAsia="Times New Roman" w:hAnsi="Times New Roman" w:cs="HelveticaNeue-Roman"/>
          <w:sz w:val="24"/>
          <w:szCs w:val="20"/>
          <w:lang w:eastAsia="ar-SA"/>
        </w:rPr>
        <w:t xml:space="preserve">à </w:t>
      </w:r>
      <w:r w:rsidR="00590D85" w:rsidRPr="00590D85">
        <w:rPr>
          <w:rFonts w:ascii="Times New Roman" w:eastAsia="Times New Roman" w:hAnsi="Times New Roman" w:cs="HelveticaNeue-Roman"/>
          <w:i/>
          <w:sz w:val="24"/>
          <w:szCs w:val="20"/>
          <w:lang w:eastAsia="ar-SA"/>
        </w:rPr>
        <w:t>(lieu à préciser)</w:t>
      </w:r>
      <w:r w:rsidR="00590D85">
        <w:rPr>
          <w:rFonts w:ascii="Times New Roman" w:eastAsia="Times New Roman" w:hAnsi="Times New Roman" w:cs="HelveticaNeue-Roman"/>
          <w:sz w:val="24"/>
          <w:szCs w:val="20"/>
          <w:lang w:eastAsia="ar-SA"/>
        </w:rPr>
        <w:t xml:space="preserve"> </w:t>
      </w:r>
      <w:r w:rsidR="00DE60F6" w:rsidRPr="00B004A9">
        <w:rPr>
          <w:rFonts w:ascii="Times New Roman" w:eastAsia="Times New Roman" w:hAnsi="Times New Roman" w:cs="HelveticaNeue-Roman"/>
          <w:sz w:val="24"/>
          <w:szCs w:val="20"/>
          <w:lang w:eastAsia="ar-SA"/>
        </w:rPr>
        <w:t>puis au siège de l’</w:t>
      </w:r>
      <w:r w:rsidR="006A5834">
        <w:rPr>
          <w:rFonts w:ascii="Times New Roman" w:eastAsia="Times New Roman" w:hAnsi="Times New Roman" w:cs="HelveticaNeue-Roman"/>
          <w:sz w:val="24"/>
          <w:szCs w:val="20"/>
          <w:lang w:eastAsia="ar-SA"/>
        </w:rPr>
        <w:t>O</w:t>
      </w:r>
      <w:r w:rsidR="00DE60F6" w:rsidRPr="00B004A9">
        <w:rPr>
          <w:rFonts w:ascii="Times New Roman" w:eastAsia="Times New Roman" w:hAnsi="Times New Roman" w:cs="HelveticaNeue-Roman"/>
          <w:sz w:val="24"/>
          <w:szCs w:val="20"/>
          <w:lang w:eastAsia="ar-SA"/>
        </w:rPr>
        <w:t xml:space="preserve">rganisation des Nations Unies à New York </w:t>
      </w:r>
      <w:proofErr w:type="gramStart"/>
      <w:r w:rsidR="00DE60F6" w:rsidRPr="00B004A9">
        <w:rPr>
          <w:rFonts w:ascii="Times New Roman" w:eastAsia="Times New Roman" w:hAnsi="Times New Roman" w:cs="HelveticaNeue-Roman"/>
          <w:sz w:val="24"/>
          <w:szCs w:val="20"/>
          <w:lang w:eastAsia="ar-SA"/>
        </w:rPr>
        <w:t>d</w:t>
      </w:r>
      <w:r w:rsidR="00590D85">
        <w:rPr>
          <w:rFonts w:ascii="Times New Roman" w:eastAsia="Times New Roman" w:hAnsi="Times New Roman" w:cs="HelveticaNeue-Roman"/>
          <w:sz w:val="24"/>
          <w:szCs w:val="20"/>
          <w:lang w:eastAsia="ar-SA"/>
        </w:rPr>
        <w:t>u</w:t>
      </w:r>
      <w:proofErr w:type="gramEnd"/>
      <w:r w:rsidR="00590D85">
        <w:rPr>
          <w:rFonts w:ascii="Times New Roman" w:eastAsia="Times New Roman" w:hAnsi="Times New Roman" w:cs="HelveticaNeue-Roman"/>
          <w:sz w:val="24"/>
          <w:szCs w:val="20"/>
          <w:lang w:eastAsia="ar-SA"/>
        </w:rPr>
        <w:t xml:space="preserve"> </w:t>
      </w:r>
      <w:r w:rsidR="00590D85" w:rsidRPr="00590D85">
        <w:rPr>
          <w:rFonts w:ascii="Times New Roman" w:eastAsia="Times New Roman" w:hAnsi="Times New Roman" w:cs="HelveticaNeue-Roman"/>
          <w:i/>
          <w:sz w:val="24"/>
          <w:szCs w:val="20"/>
          <w:lang w:eastAsia="ar-SA"/>
        </w:rPr>
        <w:t>(date à préciser)</w:t>
      </w:r>
      <w:r w:rsidR="00590D85">
        <w:rPr>
          <w:rFonts w:ascii="Times New Roman" w:eastAsia="Times New Roman" w:hAnsi="Times New Roman" w:cs="HelveticaNeue-Roman"/>
          <w:sz w:val="24"/>
          <w:szCs w:val="20"/>
          <w:lang w:eastAsia="ar-SA"/>
        </w:rPr>
        <w:t xml:space="preserve"> </w:t>
      </w:r>
      <w:r w:rsidR="00DE60F6" w:rsidRPr="00B004A9">
        <w:rPr>
          <w:rFonts w:ascii="Times New Roman" w:eastAsia="Times New Roman" w:hAnsi="Times New Roman" w:cs="HelveticaNeue-Roman"/>
          <w:sz w:val="24"/>
          <w:szCs w:val="20"/>
          <w:lang w:eastAsia="ar-SA"/>
        </w:rPr>
        <w:t>a</w:t>
      </w:r>
      <w:r w:rsidR="00590D85">
        <w:rPr>
          <w:rFonts w:ascii="Times New Roman" w:eastAsia="Times New Roman" w:hAnsi="Times New Roman" w:cs="HelveticaNeue-Roman"/>
          <w:sz w:val="24"/>
          <w:szCs w:val="20"/>
          <w:lang w:eastAsia="ar-SA"/>
        </w:rPr>
        <w:t xml:space="preserve">u </w:t>
      </w:r>
      <w:r w:rsidR="00590D85" w:rsidRPr="00590D85">
        <w:rPr>
          <w:rFonts w:ascii="Times New Roman" w:eastAsia="Times New Roman" w:hAnsi="Times New Roman" w:cs="HelveticaNeue-Roman"/>
          <w:i/>
          <w:sz w:val="24"/>
          <w:szCs w:val="20"/>
          <w:lang w:eastAsia="ar-SA"/>
        </w:rPr>
        <w:t>(date à préciser).</w:t>
      </w:r>
    </w:p>
    <w:p w14:paraId="4ED3D289" w14:textId="77777777" w:rsidR="00DE60F6" w:rsidRDefault="00DE60F6"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2F40A7A4" w14:textId="77777777" w:rsidR="004B55E7" w:rsidRPr="00B004A9" w:rsidRDefault="004B55E7"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E6BF832" w14:textId="6B2B2B55" w:rsidR="00DE60F6" w:rsidRPr="00B004A9" w:rsidRDefault="004453DA"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t>Article 4</w:t>
      </w:r>
      <w:r w:rsidR="00D93178">
        <w:rPr>
          <w:rFonts w:ascii="Times New Roman" w:eastAsia="Times New Roman" w:hAnsi="Times New Roman" w:cs="HelveticaNeue-Roman"/>
          <w:b/>
          <w:sz w:val="24"/>
          <w:szCs w:val="20"/>
          <w:u w:val="single"/>
          <w:lang w:eastAsia="ar-SA"/>
        </w:rPr>
        <w:t>1</w:t>
      </w:r>
      <w:r w:rsidR="00DE60F6" w:rsidRPr="00B004A9">
        <w:rPr>
          <w:rFonts w:ascii="Times New Roman" w:eastAsia="Times New Roman" w:hAnsi="Times New Roman" w:cs="HelveticaNeue-Roman"/>
          <w:b/>
          <w:sz w:val="24"/>
          <w:szCs w:val="20"/>
          <w:lang w:eastAsia="ar-SA"/>
        </w:rPr>
        <w:t xml:space="preserve"> - R</w:t>
      </w:r>
      <w:r w:rsidR="00BB390D" w:rsidRPr="00B004A9">
        <w:rPr>
          <w:rFonts w:ascii="Times New Roman" w:eastAsia="Times New Roman" w:hAnsi="Times New Roman" w:cs="HelveticaNeue-Roman"/>
          <w:b/>
          <w:sz w:val="24"/>
          <w:szCs w:val="20"/>
          <w:lang w:eastAsia="ar-SA"/>
        </w:rPr>
        <w:t xml:space="preserve">atification, acceptation, </w:t>
      </w:r>
      <w:r w:rsidR="00DE60F6" w:rsidRPr="00B004A9">
        <w:rPr>
          <w:rFonts w:ascii="Times New Roman" w:eastAsia="Times New Roman" w:hAnsi="Times New Roman" w:cs="HelveticaNeue-Roman"/>
          <w:b/>
          <w:sz w:val="24"/>
          <w:szCs w:val="20"/>
          <w:lang w:eastAsia="ar-SA"/>
        </w:rPr>
        <w:t>approbation</w:t>
      </w:r>
      <w:r w:rsidR="00BB390D" w:rsidRPr="00B004A9">
        <w:rPr>
          <w:rFonts w:ascii="Times New Roman" w:eastAsia="Times New Roman" w:hAnsi="Times New Roman" w:cs="HelveticaNeue-Roman"/>
          <w:b/>
          <w:sz w:val="24"/>
          <w:szCs w:val="20"/>
          <w:lang w:eastAsia="ar-SA"/>
        </w:rPr>
        <w:t xml:space="preserve"> ou adhésion</w:t>
      </w:r>
    </w:p>
    <w:p w14:paraId="6F1D8A27" w14:textId="77777777" w:rsidR="00DE60F6" w:rsidRPr="00B004A9" w:rsidRDefault="00DE60F6" w:rsidP="00DE60F6">
      <w:pPr>
        <w:suppressAutoHyphens/>
        <w:autoSpaceDE w:val="0"/>
        <w:spacing w:after="0" w:line="240" w:lineRule="auto"/>
        <w:ind w:right="-108"/>
        <w:rPr>
          <w:rFonts w:ascii="Times New Roman" w:eastAsia="Times New Roman" w:hAnsi="Times New Roman" w:cs="HelveticaNeue-Roman"/>
          <w:b/>
          <w:sz w:val="24"/>
          <w:szCs w:val="20"/>
          <w:lang w:eastAsia="ar-SA"/>
        </w:rPr>
      </w:pPr>
    </w:p>
    <w:p w14:paraId="5B49DAE6" w14:textId="77777777" w:rsidR="00DE60F6" w:rsidRDefault="00DE60F6"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1. La Convention et les Protocoles sont soumis à la ratification, à l’acceptation, à l’approbation ou à l’adhésion des Etats et des organisations régionales d’intégration économique. Les instruments de ratification, d’acceptation, d’approbation ou d’adhésion sont déposés auprès du dépositaire.</w:t>
      </w:r>
    </w:p>
    <w:p w14:paraId="3B5F9693" w14:textId="77777777" w:rsidR="00590D85" w:rsidRPr="00B004A9" w:rsidRDefault="00590D85" w:rsidP="00DE60F6">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D206A41" w14:textId="77777777" w:rsidR="00DE60F6" w:rsidRDefault="00DE60F6"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Toute organisation régionale d’intégration économique, qui devient Partie à la présente Convention ou à l’un de ses </w:t>
      </w:r>
      <w:r w:rsidR="009E0B83">
        <w:rPr>
          <w:rFonts w:ascii="Times New Roman" w:eastAsia="Times New Roman" w:hAnsi="Times New Roman" w:cs="HelveticaNeue-Roman"/>
          <w:sz w:val="24"/>
          <w:szCs w:val="20"/>
          <w:lang w:eastAsia="ar-SA"/>
        </w:rPr>
        <w:t>Protocole</w:t>
      </w:r>
      <w:r w:rsidRPr="00B004A9">
        <w:rPr>
          <w:rFonts w:ascii="Times New Roman" w:eastAsia="Times New Roman" w:hAnsi="Times New Roman" w:cs="HelveticaNeue-Roman"/>
          <w:sz w:val="24"/>
          <w:szCs w:val="20"/>
          <w:lang w:eastAsia="ar-SA"/>
        </w:rPr>
        <w:t>s, sans qu’aucun de ses Etats membres n’y soit Partie, est liée par toutes les obligations énoncées dans la Convention ou le Protocole. Lorsqu’un ou plusieurs Etats membres d’une de ces organisations sont Parties à la Convention ou à un Protocole, l’organisation et ses Etats membres décident de leurs responsabilités respectives en ce qui concerne l’exécution des obligations qui leur incombent en vertu de la Convention ou du Protocole. En pareil cas, l’organisation et ses Etats membres ne sont pas habilités à exercer concurremment leurs droits au titre de la Convention ou du Protocole.</w:t>
      </w:r>
    </w:p>
    <w:p w14:paraId="3F992C2F" w14:textId="77777777" w:rsidR="00590D85" w:rsidRPr="00B004A9" w:rsidRDefault="00590D85"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240E87A" w14:textId="77777777" w:rsidR="00DE60F6" w:rsidRDefault="00DE60F6"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3. Dans leurs instruments de ratification, d’acceptation, d’approbation ou d’adhésion, les organisations régionales d’intégration économique</w:t>
      </w:r>
      <w:r w:rsidR="00BB390D" w:rsidRPr="00B004A9">
        <w:rPr>
          <w:rFonts w:ascii="Times New Roman" w:eastAsia="Times New Roman" w:hAnsi="Times New Roman" w:cs="HelveticaNeue-Roman"/>
          <w:sz w:val="24"/>
          <w:szCs w:val="20"/>
          <w:lang w:eastAsia="ar-SA"/>
        </w:rPr>
        <w:t xml:space="preserve"> indiquent l’étendue de leur compétence à l’égard des questions régies par la Convention ou le Protocole considéré. En outre, elles informent le dépositaire, qui en informe à son tour les Parties, de toute modification pertinente </w:t>
      </w:r>
      <w:r w:rsidR="00BB390D" w:rsidRPr="00B004A9">
        <w:rPr>
          <w:rFonts w:ascii="Times New Roman" w:eastAsia="Times New Roman" w:hAnsi="Times New Roman" w:cs="HelveticaNeue-Roman"/>
          <w:sz w:val="24"/>
          <w:szCs w:val="20"/>
          <w:lang w:eastAsia="ar-SA"/>
        </w:rPr>
        <w:lastRenderedPageBreak/>
        <w:t>de l’étendue de leur compétence.</w:t>
      </w:r>
    </w:p>
    <w:p w14:paraId="3F23959E" w14:textId="77777777" w:rsidR="00590D85" w:rsidRPr="00B004A9" w:rsidRDefault="00590D85"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32FADA2" w14:textId="77777777" w:rsidR="00BB390D" w:rsidRDefault="00BB390D"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4. Chaque Etat ou organisation régionale d’intégration économique est invité à transmettre au Secrétariat, au moment de la ratification, de l’acceptation, de l’approbation ou de l’adhésion des informations sur les mesures prises pour mettre en œuvre la Convention et ses Protocoles.</w:t>
      </w:r>
    </w:p>
    <w:p w14:paraId="6724F485" w14:textId="77777777" w:rsidR="004B55E7" w:rsidRPr="00B004A9" w:rsidRDefault="004B55E7"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0FC575E6" w14:textId="77777777" w:rsidR="00DE60F6" w:rsidRPr="00B004A9" w:rsidRDefault="00DE60F6" w:rsidP="002F0018">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2548BB65" w14:textId="722A56D6"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4</w:t>
      </w:r>
      <w:r w:rsidR="00D93178">
        <w:rPr>
          <w:rFonts w:ascii="Times New Roman" w:eastAsia="Times New Roman" w:hAnsi="Times New Roman" w:cs="HelveticaNeue-Roman"/>
          <w:b/>
          <w:sz w:val="24"/>
          <w:szCs w:val="20"/>
          <w:u w:val="single"/>
          <w:lang w:eastAsia="ar-SA"/>
        </w:rPr>
        <w:t>2</w:t>
      </w:r>
      <w:r w:rsidRPr="00B004A9">
        <w:rPr>
          <w:rFonts w:ascii="Times New Roman" w:eastAsia="Times New Roman" w:hAnsi="Times New Roman" w:cs="HelveticaNeue-Roman"/>
          <w:b/>
          <w:sz w:val="24"/>
          <w:szCs w:val="20"/>
          <w:lang w:eastAsia="ar-SA"/>
        </w:rPr>
        <w:t xml:space="preserve"> - Entrée en vigueur</w:t>
      </w:r>
    </w:p>
    <w:p w14:paraId="7249C610"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134052BE" w14:textId="01769D3D" w:rsidR="00BB390D" w:rsidRDefault="00BB390D"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1. </w:t>
      </w:r>
      <w:r w:rsidR="002F0018" w:rsidRPr="00B004A9">
        <w:rPr>
          <w:rFonts w:ascii="Times New Roman" w:eastAsia="Times New Roman" w:hAnsi="Times New Roman" w:cs="HelveticaNeue-Roman"/>
          <w:sz w:val="24"/>
          <w:szCs w:val="20"/>
          <w:lang w:eastAsia="ar-SA"/>
        </w:rPr>
        <w:t xml:space="preserve">La présente Convention entrera en vigueur le trentième jour à compter de la date du dépôt </w:t>
      </w:r>
      <w:r w:rsidRPr="00B004A9">
        <w:rPr>
          <w:rFonts w:ascii="Times New Roman" w:eastAsia="Times New Roman" w:hAnsi="Times New Roman" w:cs="HelveticaNeue-Roman"/>
          <w:sz w:val="24"/>
          <w:szCs w:val="20"/>
          <w:lang w:eastAsia="ar-SA"/>
        </w:rPr>
        <w:t>du dixième instrument</w:t>
      </w:r>
      <w:r w:rsidR="002F0018" w:rsidRPr="00B004A9">
        <w:rPr>
          <w:rFonts w:ascii="Times New Roman" w:eastAsia="Times New Roman" w:hAnsi="Times New Roman" w:cs="HelveticaNeue-Roman"/>
          <w:sz w:val="24"/>
          <w:szCs w:val="20"/>
          <w:lang w:eastAsia="ar-SA"/>
        </w:rPr>
        <w:t xml:space="preserve"> de ratification, d’acceptation, d’approbation ou d’adhésion. </w:t>
      </w:r>
    </w:p>
    <w:p w14:paraId="25B3117A" w14:textId="77777777" w:rsidR="00590D85" w:rsidRPr="00B004A9" w:rsidRDefault="00590D85"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1B22F9D" w14:textId="3E7AD745" w:rsidR="002F0018" w:rsidRPr="00B004A9" w:rsidRDefault="00BB390D"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2. Les Protocoles additionnels à la </w:t>
      </w:r>
      <w:r w:rsidR="00EA4B26">
        <w:rPr>
          <w:rFonts w:ascii="Times New Roman" w:eastAsia="Times New Roman" w:hAnsi="Times New Roman" w:cs="HelveticaNeue-Roman"/>
          <w:sz w:val="24"/>
          <w:szCs w:val="20"/>
          <w:lang w:eastAsia="ar-SA"/>
        </w:rPr>
        <w:t xml:space="preserve">présente </w:t>
      </w:r>
      <w:r w:rsidRPr="00B004A9">
        <w:rPr>
          <w:rFonts w:ascii="Times New Roman" w:eastAsia="Times New Roman" w:hAnsi="Times New Roman" w:cs="HelveticaNeue-Roman"/>
          <w:sz w:val="24"/>
          <w:szCs w:val="20"/>
          <w:lang w:eastAsia="ar-SA"/>
        </w:rPr>
        <w:t>Convention entreront en vigueur le trentième jour suivant la date du dépôt du nombre d’instruments de ratification, d’acceptation, d’approbation ou d’adhésion prévus dans lesdits Protocoles.</w:t>
      </w:r>
    </w:p>
    <w:p w14:paraId="0BD98004" w14:textId="77777777" w:rsidR="00BB390D" w:rsidRPr="00B004A9" w:rsidRDefault="00BB390D"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3210D519" w14:textId="5D52435B" w:rsidR="00BB390D" w:rsidRPr="00B004A9" w:rsidRDefault="004453DA"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Pr>
          <w:rFonts w:ascii="Times New Roman" w:eastAsia="Times New Roman" w:hAnsi="Times New Roman" w:cs="HelveticaNeue-Roman"/>
          <w:b/>
          <w:sz w:val="24"/>
          <w:szCs w:val="20"/>
          <w:u w:val="single"/>
          <w:lang w:eastAsia="ar-SA"/>
        </w:rPr>
        <w:t>Article 4</w:t>
      </w:r>
      <w:r w:rsidR="00D93178">
        <w:rPr>
          <w:rFonts w:ascii="Times New Roman" w:eastAsia="Times New Roman" w:hAnsi="Times New Roman" w:cs="HelveticaNeue-Roman"/>
          <w:b/>
          <w:sz w:val="24"/>
          <w:szCs w:val="20"/>
          <w:u w:val="single"/>
          <w:lang w:eastAsia="ar-SA"/>
        </w:rPr>
        <w:t>3</w:t>
      </w:r>
      <w:r w:rsidR="00BB390D" w:rsidRPr="00B004A9">
        <w:rPr>
          <w:rFonts w:ascii="Times New Roman" w:eastAsia="Times New Roman" w:hAnsi="Times New Roman" w:cs="HelveticaNeue-Roman"/>
          <w:b/>
          <w:sz w:val="24"/>
          <w:szCs w:val="20"/>
          <w:lang w:eastAsia="ar-SA"/>
        </w:rPr>
        <w:t xml:space="preserve"> </w:t>
      </w:r>
      <w:r w:rsidR="00A90566">
        <w:rPr>
          <w:rFonts w:ascii="Times New Roman" w:eastAsia="Times New Roman" w:hAnsi="Times New Roman" w:cs="HelveticaNeue-Roman"/>
          <w:b/>
          <w:sz w:val="24"/>
          <w:szCs w:val="20"/>
          <w:lang w:eastAsia="ar-SA"/>
        </w:rPr>
        <w:t>-</w:t>
      </w:r>
      <w:r w:rsidR="00BB390D" w:rsidRPr="00B004A9">
        <w:rPr>
          <w:rFonts w:ascii="Times New Roman" w:eastAsia="Times New Roman" w:hAnsi="Times New Roman" w:cs="HelveticaNeue-Roman"/>
          <w:b/>
          <w:sz w:val="24"/>
          <w:szCs w:val="20"/>
          <w:lang w:eastAsia="ar-SA"/>
        </w:rPr>
        <w:t xml:space="preserve"> Dépositaire</w:t>
      </w:r>
    </w:p>
    <w:p w14:paraId="4ACBEA09" w14:textId="77777777" w:rsidR="00BB390D" w:rsidRPr="00B004A9" w:rsidRDefault="00BB390D" w:rsidP="00BB390D">
      <w:pPr>
        <w:suppressAutoHyphens/>
        <w:autoSpaceDE w:val="0"/>
        <w:spacing w:after="0" w:line="240" w:lineRule="auto"/>
        <w:ind w:right="-108"/>
        <w:jc w:val="center"/>
        <w:rPr>
          <w:rFonts w:ascii="Times New Roman" w:eastAsia="Times New Roman" w:hAnsi="Times New Roman" w:cs="HelveticaNeue-Roman"/>
          <w:b/>
          <w:sz w:val="24"/>
          <w:szCs w:val="20"/>
          <w:lang w:eastAsia="ar-SA"/>
        </w:rPr>
      </w:pPr>
    </w:p>
    <w:p w14:paraId="0BDE3FD4" w14:textId="3DE099A7" w:rsidR="00BB390D" w:rsidRDefault="00BB390D"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Le Secrétaire </w:t>
      </w:r>
      <w:r w:rsidR="000E2563">
        <w:rPr>
          <w:rFonts w:ascii="Times New Roman" w:eastAsia="Times New Roman" w:hAnsi="Times New Roman" w:cs="HelveticaNeue-Roman"/>
          <w:sz w:val="24"/>
          <w:szCs w:val="20"/>
          <w:lang w:eastAsia="ar-SA"/>
        </w:rPr>
        <w:t>g</w:t>
      </w:r>
      <w:r w:rsidRPr="00B004A9">
        <w:rPr>
          <w:rFonts w:ascii="Times New Roman" w:eastAsia="Times New Roman" w:hAnsi="Times New Roman" w:cs="HelveticaNeue-Roman"/>
          <w:sz w:val="24"/>
          <w:szCs w:val="20"/>
          <w:lang w:eastAsia="ar-SA"/>
        </w:rPr>
        <w:t xml:space="preserve">énéral de l’Organisation des Nations Unies est le </w:t>
      </w:r>
      <w:r w:rsidR="00EA4B26">
        <w:rPr>
          <w:rFonts w:ascii="Times New Roman" w:eastAsia="Times New Roman" w:hAnsi="Times New Roman" w:cs="HelveticaNeue-Roman"/>
          <w:sz w:val="24"/>
          <w:szCs w:val="20"/>
          <w:lang w:eastAsia="ar-SA"/>
        </w:rPr>
        <w:t>D</w:t>
      </w:r>
      <w:r w:rsidRPr="00B004A9">
        <w:rPr>
          <w:rFonts w:ascii="Times New Roman" w:eastAsia="Times New Roman" w:hAnsi="Times New Roman" w:cs="HelveticaNeue-Roman"/>
          <w:sz w:val="24"/>
          <w:szCs w:val="20"/>
          <w:lang w:eastAsia="ar-SA"/>
        </w:rPr>
        <w:t>épositaire de la présente Convention.</w:t>
      </w:r>
    </w:p>
    <w:p w14:paraId="68435259" w14:textId="77777777" w:rsidR="004B55E7" w:rsidRPr="00B004A9" w:rsidRDefault="004B55E7"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79BB123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8B6F225" w14:textId="37EEDE63" w:rsidR="002F0018" w:rsidRPr="00B004A9" w:rsidRDefault="002F0018" w:rsidP="004B55E7">
      <w:pPr>
        <w:suppressAutoHyphens/>
        <w:autoSpaceDE w:val="0"/>
        <w:spacing w:after="0" w:line="240" w:lineRule="auto"/>
        <w:ind w:right="-108"/>
        <w:rPr>
          <w:rFonts w:ascii="Times New Roman" w:eastAsia="Times New Roman" w:hAnsi="Times New Roman" w:cs="HelveticaNeue-Roman"/>
          <w:b/>
          <w:sz w:val="24"/>
          <w:szCs w:val="20"/>
          <w:lang w:eastAsia="ar-SA"/>
        </w:rPr>
      </w:pPr>
      <w:r w:rsidRPr="005E7F5C">
        <w:rPr>
          <w:rFonts w:ascii="Times New Roman" w:eastAsia="Times New Roman" w:hAnsi="Times New Roman" w:cs="HelveticaNeue-Roman"/>
          <w:b/>
          <w:sz w:val="24"/>
          <w:szCs w:val="20"/>
          <w:u w:val="single"/>
          <w:lang w:eastAsia="ar-SA"/>
        </w:rPr>
        <w:t xml:space="preserve">Article </w:t>
      </w:r>
      <w:r w:rsidR="004453DA">
        <w:rPr>
          <w:rFonts w:ascii="Times New Roman" w:eastAsia="Times New Roman" w:hAnsi="Times New Roman" w:cs="HelveticaNeue-Roman"/>
          <w:b/>
          <w:sz w:val="24"/>
          <w:szCs w:val="20"/>
          <w:u w:val="single"/>
          <w:lang w:eastAsia="ar-SA"/>
        </w:rPr>
        <w:t>4</w:t>
      </w:r>
      <w:r w:rsidR="00D93178">
        <w:rPr>
          <w:rFonts w:ascii="Times New Roman" w:eastAsia="Times New Roman" w:hAnsi="Times New Roman" w:cs="HelveticaNeue-Roman"/>
          <w:b/>
          <w:sz w:val="24"/>
          <w:szCs w:val="20"/>
          <w:u w:val="single"/>
          <w:lang w:eastAsia="ar-SA"/>
        </w:rPr>
        <w:t>4</w:t>
      </w:r>
      <w:r w:rsidRPr="00B004A9">
        <w:rPr>
          <w:rFonts w:ascii="Times New Roman" w:eastAsia="Times New Roman" w:hAnsi="Times New Roman" w:cs="HelveticaNeue-Roman"/>
          <w:b/>
          <w:sz w:val="24"/>
          <w:szCs w:val="20"/>
          <w:lang w:eastAsia="ar-SA"/>
        </w:rPr>
        <w:t xml:space="preserve"> - Texte</w:t>
      </w:r>
      <w:r w:rsidR="00BB390D" w:rsidRPr="00B004A9">
        <w:rPr>
          <w:rFonts w:ascii="Times New Roman" w:eastAsia="Times New Roman" w:hAnsi="Times New Roman" w:cs="HelveticaNeue-Roman"/>
          <w:b/>
          <w:sz w:val="24"/>
          <w:szCs w:val="20"/>
          <w:lang w:eastAsia="ar-SA"/>
        </w:rPr>
        <w:t>s</w:t>
      </w:r>
      <w:r w:rsidRPr="00B004A9">
        <w:rPr>
          <w:rFonts w:ascii="Times New Roman" w:eastAsia="Times New Roman" w:hAnsi="Times New Roman" w:cs="HelveticaNeue-Roman"/>
          <w:b/>
          <w:sz w:val="24"/>
          <w:szCs w:val="20"/>
          <w:lang w:eastAsia="ar-SA"/>
        </w:rPr>
        <w:t xml:space="preserve"> faisant foi</w:t>
      </w:r>
    </w:p>
    <w:p w14:paraId="3D743C66"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Roman"/>
          <w:sz w:val="24"/>
          <w:szCs w:val="10"/>
          <w:lang w:eastAsia="ar-SA"/>
        </w:rPr>
      </w:pPr>
    </w:p>
    <w:p w14:paraId="2F3DEF6B" w14:textId="6C7368EB" w:rsidR="002F0018" w:rsidRDefault="002F0018"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L’original de la présente Convention</w:t>
      </w:r>
      <w:r w:rsidR="008A1622" w:rsidRPr="00B004A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dont les textes anglais, arab</w:t>
      </w:r>
      <w:r w:rsidR="008A1622" w:rsidRPr="00B004A9">
        <w:rPr>
          <w:rFonts w:ascii="Times New Roman" w:eastAsia="Times New Roman" w:hAnsi="Times New Roman" w:cs="HelveticaNeue-Roman"/>
          <w:sz w:val="24"/>
          <w:szCs w:val="20"/>
          <w:lang w:eastAsia="ar-SA"/>
        </w:rPr>
        <w:t xml:space="preserve">e, chinois, espagnol, français et </w:t>
      </w:r>
      <w:r w:rsidRPr="00B004A9">
        <w:rPr>
          <w:rFonts w:ascii="Times New Roman" w:eastAsia="Times New Roman" w:hAnsi="Times New Roman" w:cs="HelveticaNeue-Roman"/>
          <w:sz w:val="24"/>
          <w:szCs w:val="20"/>
          <w:lang w:eastAsia="ar-SA"/>
        </w:rPr>
        <w:t>russe font également foi</w:t>
      </w:r>
      <w:r w:rsidR="008A1622" w:rsidRPr="00B004A9">
        <w:rPr>
          <w:rFonts w:ascii="Times New Roman" w:eastAsia="Times New Roman" w:hAnsi="Times New Roman" w:cs="HelveticaNeue-Roman"/>
          <w:sz w:val="24"/>
          <w:szCs w:val="20"/>
          <w:lang w:eastAsia="ar-SA"/>
        </w:rPr>
        <w:t>,</w:t>
      </w:r>
      <w:r w:rsidRPr="00B004A9">
        <w:rPr>
          <w:rFonts w:ascii="Times New Roman" w:eastAsia="Times New Roman" w:hAnsi="Times New Roman" w:cs="HelveticaNeue-Roman"/>
          <w:sz w:val="24"/>
          <w:szCs w:val="20"/>
          <w:lang w:eastAsia="ar-SA"/>
        </w:rPr>
        <w:t xml:space="preserve"> sera déposé auprès du </w:t>
      </w:r>
      <w:r w:rsidR="00EA4B26">
        <w:rPr>
          <w:rFonts w:ascii="Times New Roman" w:eastAsia="Times New Roman" w:hAnsi="Times New Roman" w:cs="HelveticaNeue-Roman"/>
          <w:sz w:val="24"/>
          <w:szCs w:val="20"/>
          <w:lang w:eastAsia="ar-SA"/>
        </w:rPr>
        <w:t>D</w:t>
      </w:r>
      <w:r w:rsidRPr="00B004A9">
        <w:rPr>
          <w:rFonts w:ascii="Times New Roman" w:eastAsia="Times New Roman" w:hAnsi="Times New Roman" w:cs="HelveticaNeue-Roman"/>
          <w:sz w:val="24"/>
          <w:szCs w:val="20"/>
          <w:lang w:eastAsia="ar-SA"/>
        </w:rPr>
        <w:t>épositaire.</w:t>
      </w:r>
    </w:p>
    <w:p w14:paraId="7616B7F4" w14:textId="77777777" w:rsidR="004B55E7" w:rsidRPr="00B004A9" w:rsidRDefault="004B55E7"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09C14E8" w14:textId="77777777" w:rsidR="002F0018" w:rsidRPr="00B004A9" w:rsidRDefault="002F0018"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EDAFF7E" w14:textId="42F84EBA" w:rsidR="002F0018" w:rsidRDefault="00C62C0A"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r w:rsidRPr="00B004A9">
        <w:rPr>
          <w:rFonts w:ascii="Times New Roman" w:eastAsia="Times New Roman" w:hAnsi="Times New Roman" w:cs="HelveticaNeue-Roman"/>
          <w:sz w:val="24"/>
          <w:szCs w:val="20"/>
          <w:lang w:eastAsia="ar-SA"/>
        </w:rPr>
        <w:t xml:space="preserve">EN FOI DE QUOI </w:t>
      </w:r>
      <w:r w:rsidR="002F0018" w:rsidRPr="00B004A9">
        <w:rPr>
          <w:rFonts w:ascii="Times New Roman" w:eastAsia="Times New Roman" w:hAnsi="Times New Roman" w:cs="HelveticaNeue-Roman"/>
          <w:sz w:val="24"/>
          <w:szCs w:val="20"/>
          <w:lang w:eastAsia="ar-SA"/>
        </w:rPr>
        <w:t>les soussignés</w:t>
      </w:r>
      <w:r>
        <w:rPr>
          <w:rFonts w:ascii="Times New Roman" w:eastAsia="Times New Roman" w:hAnsi="Times New Roman" w:cs="HelveticaNeue-Roman"/>
          <w:sz w:val="24"/>
          <w:szCs w:val="20"/>
          <w:lang w:eastAsia="ar-SA"/>
        </w:rPr>
        <w:t>,</w:t>
      </w:r>
      <w:r w:rsidR="002F0018" w:rsidRPr="00B004A9">
        <w:rPr>
          <w:rFonts w:ascii="Times New Roman" w:eastAsia="Times New Roman" w:hAnsi="Times New Roman" w:cs="HelveticaNeue-Roman"/>
          <w:sz w:val="24"/>
          <w:szCs w:val="20"/>
          <w:lang w:eastAsia="ar-SA"/>
        </w:rPr>
        <w:t xml:space="preserve"> dûment autorisés</w:t>
      </w:r>
      <w:r w:rsidR="008A1622" w:rsidRPr="00B004A9">
        <w:rPr>
          <w:rFonts w:ascii="Times New Roman" w:eastAsia="Times New Roman" w:hAnsi="Times New Roman" w:cs="HelveticaNeue-Roman"/>
          <w:sz w:val="24"/>
          <w:szCs w:val="20"/>
          <w:lang w:eastAsia="ar-SA"/>
        </w:rPr>
        <w:t xml:space="preserve"> à cet effet</w:t>
      </w:r>
      <w:r w:rsidR="002F0018" w:rsidRPr="00B004A9">
        <w:rPr>
          <w:rFonts w:ascii="Times New Roman" w:eastAsia="Times New Roman" w:hAnsi="Times New Roman" w:cs="HelveticaNeue-Roman"/>
          <w:sz w:val="24"/>
          <w:szCs w:val="20"/>
          <w:lang w:eastAsia="ar-SA"/>
        </w:rPr>
        <w:t>, ont signé la présente Convention.</w:t>
      </w:r>
    </w:p>
    <w:p w14:paraId="12885E3E" w14:textId="77777777" w:rsidR="004B55E7" w:rsidRPr="00B004A9" w:rsidRDefault="004B55E7" w:rsidP="00590D85">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4941F5B" w14:textId="77777777" w:rsidR="002F0018" w:rsidRDefault="002F0018"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4AF11FBE" w14:textId="5430B7AF" w:rsidR="00C62C0A" w:rsidRDefault="00C62C0A"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sz w:val="24"/>
          <w:szCs w:val="20"/>
          <w:lang w:eastAsia="ar-SA"/>
        </w:rPr>
        <w:t xml:space="preserve">FAIT à </w:t>
      </w:r>
      <w:r w:rsidRPr="00590D85">
        <w:rPr>
          <w:rFonts w:ascii="Times New Roman" w:eastAsia="Times New Roman" w:hAnsi="Times New Roman" w:cs="HelveticaNeue-Roman"/>
          <w:i/>
          <w:sz w:val="24"/>
          <w:szCs w:val="20"/>
          <w:lang w:eastAsia="ar-SA"/>
        </w:rPr>
        <w:t>(lieu à préciser)</w:t>
      </w:r>
      <w:r w:rsidR="00E7565B" w:rsidRPr="00E7565B">
        <w:rPr>
          <w:rFonts w:ascii="Times New Roman" w:eastAsia="Times New Roman" w:hAnsi="Times New Roman" w:cs="HelveticaNeue-Roman"/>
          <w:sz w:val="24"/>
          <w:szCs w:val="20"/>
          <w:lang w:eastAsia="ar-SA"/>
        </w:rPr>
        <w:t>, le</w:t>
      </w:r>
      <w:r w:rsidR="00E7565B">
        <w:rPr>
          <w:rFonts w:ascii="Times New Roman" w:eastAsia="Times New Roman" w:hAnsi="Times New Roman" w:cs="HelveticaNeue-Roman"/>
          <w:i/>
          <w:sz w:val="24"/>
          <w:szCs w:val="20"/>
          <w:lang w:eastAsia="ar-SA"/>
        </w:rPr>
        <w:t xml:space="preserve"> (date à indiquer en toutes lettres</w:t>
      </w:r>
      <w:r w:rsidR="00E7565B" w:rsidRPr="00590D85">
        <w:rPr>
          <w:rFonts w:ascii="Times New Roman" w:eastAsia="Times New Roman" w:hAnsi="Times New Roman" w:cs="HelveticaNeue-Roman"/>
          <w:i/>
          <w:sz w:val="24"/>
          <w:szCs w:val="20"/>
          <w:lang w:eastAsia="ar-SA"/>
        </w:rPr>
        <w:t>)</w:t>
      </w:r>
      <w:r w:rsidR="00E7565B">
        <w:rPr>
          <w:rFonts w:ascii="Times New Roman" w:eastAsia="Times New Roman" w:hAnsi="Times New Roman" w:cs="HelveticaNeue-Roman"/>
          <w:sz w:val="24"/>
          <w:szCs w:val="20"/>
          <w:lang w:eastAsia="ar-SA"/>
        </w:rPr>
        <w:t>.</w:t>
      </w:r>
    </w:p>
    <w:p w14:paraId="432A98B2" w14:textId="77777777" w:rsidR="00E7565B" w:rsidRDefault="00E7565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6C03984D" w14:textId="77777777" w:rsidR="00E7565B" w:rsidRPr="00E7565B" w:rsidRDefault="00E7565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533718F1" w14:textId="77777777" w:rsidR="00E7565B" w:rsidRPr="00E7565B" w:rsidRDefault="00E7565B" w:rsidP="002F0018">
      <w:pPr>
        <w:suppressAutoHyphens/>
        <w:autoSpaceDE w:val="0"/>
        <w:spacing w:after="0" w:line="240" w:lineRule="auto"/>
        <w:ind w:right="-108"/>
        <w:jc w:val="both"/>
        <w:rPr>
          <w:rFonts w:ascii="Times New Roman" w:eastAsia="Times New Roman" w:hAnsi="Times New Roman" w:cs="HelveticaNeue-Roman"/>
          <w:sz w:val="24"/>
          <w:szCs w:val="20"/>
          <w:lang w:eastAsia="ar-SA"/>
        </w:rPr>
      </w:pPr>
    </w:p>
    <w:p w14:paraId="1183ADB1" w14:textId="77777777" w:rsidR="002F0018" w:rsidRPr="00B004A9" w:rsidRDefault="00C25C86"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r>
        <w:rPr>
          <w:rFonts w:ascii="Times New Roman" w:eastAsia="Times New Roman" w:hAnsi="Times New Roman" w:cs="HelveticaNeue-Roman"/>
          <w:b/>
          <w:i/>
          <w:sz w:val="24"/>
          <w:szCs w:val="20"/>
          <w:lang w:eastAsia="ar-SA"/>
        </w:rPr>
        <w:t xml:space="preserve"> Projet f</w:t>
      </w:r>
      <w:r w:rsidR="008A1622" w:rsidRPr="00B004A9">
        <w:rPr>
          <w:rFonts w:ascii="Times New Roman" w:eastAsia="Times New Roman" w:hAnsi="Times New Roman" w:cs="HelveticaNeue-Roman"/>
          <w:b/>
          <w:i/>
          <w:sz w:val="24"/>
          <w:szCs w:val="20"/>
          <w:lang w:eastAsia="ar-SA"/>
        </w:rPr>
        <w:t xml:space="preserve">ait à Limoges le [26 avril 2018] </w:t>
      </w:r>
    </w:p>
    <w:p w14:paraId="03AB2BA8"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58B68307" w14:textId="77777777" w:rsidR="002F0018" w:rsidRPr="00B004A9"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6CCD89D1" w14:textId="77777777" w:rsidR="002F0018" w:rsidRPr="00B004A9" w:rsidRDefault="002F0018" w:rsidP="002F0018">
      <w:pPr>
        <w:suppressAutoHyphens/>
        <w:autoSpaceDE w:val="0"/>
        <w:spacing w:after="0" w:line="240" w:lineRule="auto"/>
        <w:ind w:right="-108"/>
        <w:jc w:val="center"/>
        <w:rPr>
          <w:rFonts w:ascii="Times New Roman" w:eastAsia="Times New Roman" w:hAnsi="Times New Roman" w:cs="HelveticaNeue-Bold"/>
          <w:b/>
          <w:bCs/>
          <w:sz w:val="24"/>
          <w:szCs w:val="20"/>
          <w:lang w:eastAsia="ar-SA"/>
        </w:rPr>
      </w:pPr>
      <w:r w:rsidRPr="00B004A9">
        <w:rPr>
          <w:rFonts w:ascii="Times New Roman" w:eastAsia="Times New Roman" w:hAnsi="Times New Roman" w:cs="HelveticaNeue-Bold"/>
          <w:b/>
          <w:bCs/>
          <w:sz w:val="24"/>
          <w:szCs w:val="20"/>
          <w:lang w:eastAsia="ar-SA"/>
        </w:rPr>
        <w:br w:type="column"/>
      </w:r>
      <w:r w:rsidRPr="00B004A9">
        <w:rPr>
          <w:rFonts w:ascii="Times New Roman" w:eastAsia="Times New Roman" w:hAnsi="Times New Roman" w:cs="HelveticaNeue-Bold"/>
          <w:b/>
          <w:bCs/>
          <w:i/>
          <w:sz w:val="24"/>
          <w:szCs w:val="20"/>
          <w:lang w:eastAsia="ar-SA"/>
        </w:rPr>
        <w:lastRenderedPageBreak/>
        <w:t>Liste des auteurs</w:t>
      </w:r>
    </w:p>
    <w:p w14:paraId="242D14CF"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708402AB" w14:textId="77777777" w:rsidR="002F0018" w:rsidRPr="002F0018" w:rsidRDefault="000469AC" w:rsidP="002F0018">
      <w:pPr>
        <w:suppressAutoHyphens/>
        <w:autoSpaceDE w:val="0"/>
        <w:spacing w:after="0" w:line="240" w:lineRule="auto"/>
        <w:ind w:right="-108"/>
        <w:jc w:val="both"/>
        <w:rPr>
          <w:rFonts w:ascii="Times New Roman" w:eastAsia="Times New Roman" w:hAnsi="Times New Roman" w:cs="HelveticaNeue-Bold"/>
          <w:b/>
          <w:bCs/>
          <w:sz w:val="24"/>
          <w:szCs w:val="20"/>
          <w:u w:val="single"/>
          <w:lang w:eastAsia="ar-SA"/>
        </w:rPr>
      </w:pPr>
      <w:r>
        <w:rPr>
          <w:rFonts w:ascii="Times New Roman" w:eastAsia="Times New Roman" w:hAnsi="Times New Roman" w:cs="HelveticaNeue-Bold"/>
          <w:b/>
          <w:bCs/>
          <w:sz w:val="24"/>
          <w:szCs w:val="20"/>
          <w:u w:val="single"/>
          <w:lang w:eastAsia="ar-SA"/>
        </w:rPr>
        <w:t>Ont rédigé la 4° version du</w:t>
      </w:r>
      <w:r w:rsidR="002F0018" w:rsidRPr="002F0018">
        <w:rPr>
          <w:rFonts w:ascii="Times New Roman" w:eastAsia="Times New Roman" w:hAnsi="Times New Roman" w:cs="HelveticaNeue-Bold"/>
          <w:b/>
          <w:bCs/>
          <w:sz w:val="24"/>
          <w:szCs w:val="20"/>
          <w:u w:val="single"/>
          <w:lang w:eastAsia="ar-SA"/>
        </w:rPr>
        <w:t xml:space="preserve"> projet de convention :</w:t>
      </w:r>
    </w:p>
    <w:p w14:paraId="1367402D" w14:textId="77777777" w:rsidR="002F0018" w:rsidRPr="002F0018" w:rsidRDefault="002F0018" w:rsidP="002F0018">
      <w:pPr>
        <w:suppressAutoHyphens/>
        <w:autoSpaceDE w:val="0"/>
        <w:spacing w:after="0" w:line="240" w:lineRule="auto"/>
        <w:ind w:right="-108"/>
        <w:jc w:val="both"/>
        <w:rPr>
          <w:rFonts w:ascii="Times New Roman" w:eastAsia="Times New Roman" w:hAnsi="Times New Roman" w:cs="HelveticaNeue-Bold"/>
          <w:b/>
          <w:bCs/>
          <w:sz w:val="24"/>
          <w:szCs w:val="20"/>
          <w:lang w:eastAsia="ar-SA"/>
        </w:rPr>
      </w:pPr>
    </w:p>
    <w:p w14:paraId="7B15C11B" w14:textId="77777777"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Michel Prieur</w:t>
      </w:r>
      <w:r w:rsidRPr="002F0018">
        <w:rPr>
          <w:rFonts w:ascii="Times New Roman" w:eastAsia="Times New Roman" w:hAnsi="Times New Roman" w:cs="HelveticaNeue-Roman"/>
          <w:sz w:val="24"/>
          <w:szCs w:val="20"/>
          <w:lang w:eastAsia="ar-SA"/>
        </w:rPr>
        <w:t xml:space="preserve">, Professeur émérite à l’Université de Limoges, </w:t>
      </w:r>
      <w:r w:rsidR="00D139D5">
        <w:rPr>
          <w:rFonts w:ascii="Times New Roman" w:eastAsia="Times New Roman" w:hAnsi="Times New Roman" w:cs="HelveticaNeue-Roman"/>
          <w:sz w:val="24"/>
          <w:szCs w:val="20"/>
          <w:lang w:eastAsia="ar-SA"/>
        </w:rPr>
        <w:t>Directeur scientifique du CRIDEAU</w:t>
      </w:r>
      <w:r w:rsidR="00F10288">
        <w:rPr>
          <w:rFonts w:ascii="Times New Roman" w:eastAsia="Times New Roman" w:hAnsi="Times New Roman" w:cs="HelveticaNeue-Roman"/>
          <w:sz w:val="24"/>
          <w:szCs w:val="20"/>
          <w:lang w:eastAsia="ar-SA"/>
        </w:rPr>
        <w:t xml:space="preserve"> </w:t>
      </w:r>
      <w:r w:rsidR="00F10288" w:rsidRPr="002F0018">
        <w:rPr>
          <w:rFonts w:ascii="Times New Roman" w:eastAsia="Times New Roman" w:hAnsi="Times New Roman" w:cs="HelveticaNeue-Roman"/>
          <w:sz w:val="24"/>
          <w:szCs w:val="20"/>
          <w:lang w:eastAsia="ar-SA"/>
        </w:rPr>
        <w:t>(Centre de recherche interdisciplinaire en droit de l’environnement, de l’aménagement et de l’urbanisme)</w:t>
      </w:r>
      <w:r w:rsidR="00D139D5">
        <w:rPr>
          <w:rFonts w:ascii="Times New Roman" w:eastAsia="Times New Roman" w:hAnsi="Times New Roman" w:cs="HelveticaNeue-Roman"/>
          <w:sz w:val="24"/>
          <w:szCs w:val="20"/>
          <w:lang w:eastAsia="ar-SA"/>
        </w:rPr>
        <w:t xml:space="preserve">, </w:t>
      </w:r>
      <w:r w:rsidRPr="002F0018">
        <w:rPr>
          <w:rFonts w:ascii="Times New Roman" w:eastAsia="Times New Roman" w:hAnsi="Times New Roman" w:cs="HelveticaNeue-Roman"/>
          <w:sz w:val="24"/>
          <w:szCs w:val="20"/>
          <w:lang w:eastAsia="ar-SA"/>
        </w:rPr>
        <w:t>Président du CIDCE (Centre International de Droit Comparé de l’Environnement)</w:t>
      </w:r>
      <w:r w:rsidR="00D139D5">
        <w:rPr>
          <w:rFonts w:ascii="Times New Roman" w:eastAsia="Times New Roman" w:hAnsi="Times New Roman" w:cs="HelveticaNeue-Roman"/>
          <w:sz w:val="24"/>
          <w:szCs w:val="20"/>
          <w:lang w:eastAsia="ar-SA"/>
        </w:rPr>
        <w:t xml:space="preserve"> </w:t>
      </w:r>
    </w:p>
    <w:p w14:paraId="0C9E22F2" w14:textId="77777777" w:rsidR="00D139D5"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 xml:space="preserve">Jean-Pierre </w:t>
      </w:r>
      <w:proofErr w:type="spellStart"/>
      <w:r w:rsidRPr="002F0018">
        <w:rPr>
          <w:rFonts w:ascii="Times New Roman" w:eastAsia="Times New Roman" w:hAnsi="Times New Roman" w:cs="HelveticaNeue-Roman"/>
          <w:b/>
          <w:sz w:val="24"/>
          <w:szCs w:val="20"/>
          <w:lang w:eastAsia="ar-SA"/>
        </w:rPr>
        <w:t>Marguénaud</w:t>
      </w:r>
      <w:proofErr w:type="spellEnd"/>
      <w:r w:rsidRPr="002F0018">
        <w:rPr>
          <w:rFonts w:ascii="Times New Roman" w:eastAsia="Times New Roman" w:hAnsi="Times New Roman" w:cs="HelveticaNeue-Roman"/>
          <w:sz w:val="24"/>
          <w:szCs w:val="20"/>
          <w:lang w:eastAsia="ar-SA"/>
        </w:rPr>
        <w:t xml:space="preserve">, Professeur de droit privé à la Faculté de droit et des sciences économiques de Limoges, </w:t>
      </w:r>
      <w:r w:rsidR="00D139D5" w:rsidRPr="00D139D5">
        <w:rPr>
          <w:rFonts w:ascii="Times New Roman" w:eastAsia="Times New Roman" w:hAnsi="Times New Roman" w:cs="HelveticaNeue-Roman"/>
          <w:sz w:val="24"/>
          <w:szCs w:val="20"/>
          <w:lang w:eastAsia="ar-SA"/>
        </w:rPr>
        <w:t>membre de l’Institut de Droit Européen des Droits de l’Homme</w:t>
      </w:r>
      <w:r w:rsidR="00D139D5">
        <w:rPr>
          <w:rFonts w:ascii="Times New Roman" w:eastAsia="Times New Roman" w:hAnsi="Times New Roman" w:cs="HelveticaNeue-Roman"/>
          <w:sz w:val="24"/>
          <w:szCs w:val="20"/>
          <w:lang w:eastAsia="ar-SA"/>
        </w:rPr>
        <w:t xml:space="preserve">, Université de Montpellier </w:t>
      </w:r>
    </w:p>
    <w:p w14:paraId="29AF5463" w14:textId="12054C77" w:rsidR="00D139D5" w:rsidRDefault="006D6680"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Pr>
          <w:rFonts w:ascii="Times New Roman" w:eastAsia="Times New Roman" w:hAnsi="Times New Roman" w:cs="HelveticaNeue-Roman"/>
          <w:b/>
          <w:sz w:val="24"/>
          <w:szCs w:val="20"/>
          <w:lang w:eastAsia="ar-SA"/>
        </w:rPr>
        <w:t xml:space="preserve">Mohamed </w:t>
      </w:r>
      <w:r w:rsidR="00D139D5" w:rsidRPr="00D139D5">
        <w:rPr>
          <w:rFonts w:ascii="Times New Roman" w:eastAsia="Times New Roman" w:hAnsi="Times New Roman" w:cs="HelveticaNeue-Roman"/>
          <w:b/>
          <w:sz w:val="24"/>
          <w:szCs w:val="20"/>
          <w:lang w:eastAsia="ar-SA"/>
        </w:rPr>
        <w:t xml:space="preserve">Ali </w:t>
      </w:r>
      <w:proofErr w:type="spellStart"/>
      <w:r w:rsidR="00D139D5" w:rsidRPr="00D139D5">
        <w:rPr>
          <w:rFonts w:ascii="Times New Roman" w:eastAsia="Times New Roman" w:hAnsi="Times New Roman" w:cs="HelveticaNeue-Roman"/>
          <w:b/>
          <w:sz w:val="24"/>
          <w:szCs w:val="20"/>
          <w:lang w:eastAsia="ar-SA"/>
        </w:rPr>
        <w:t>M</w:t>
      </w:r>
      <w:r>
        <w:rPr>
          <w:rFonts w:ascii="Times New Roman" w:eastAsia="Times New Roman" w:hAnsi="Times New Roman" w:cs="HelveticaNeue-Roman"/>
          <w:b/>
          <w:sz w:val="24"/>
          <w:szCs w:val="20"/>
          <w:lang w:eastAsia="ar-SA"/>
        </w:rPr>
        <w:t>e</w:t>
      </w:r>
      <w:r w:rsidR="00D139D5" w:rsidRPr="00D139D5">
        <w:rPr>
          <w:rFonts w:ascii="Times New Roman" w:eastAsia="Times New Roman" w:hAnsi="Times New Roman" w:cs="HelveticaNeue-Roman"/>
          <w:b/>
          <w:sz w:val="24"/>
          <w:szCs w:val="20"/>
          <w:lang w:eastAsia="ar-SA"/>
        </w:rPr>
        <w:t>kouar</w:t>
      </w:r>
      <w:proofErr w:type="spellEnd"/>
      <w:r w:rsidR="00D139D5">
        <w:rPr>
          <w:rFonts w:ascii="Times New Roman" w:eastAsia="Times New Roman" w:hAnsi="Times New Roman" w:cs="HelveticaNeue-Roman"/>
          <w:sz w:val="24"/>
          <w:szCs w:val="20"/>
          <w:lang w:eastAsia="ar-SA"/>
        </w:rPr>
        <w:t xml:space="preserve">, </w:t>
      </w:r>
      <w:r>
        <w:rPr>
          <w:rFonts w:ascii="Times New Roman" w:eastAsia="Times New Roman" w:hAnsi="Times New Roman" w:cs="HelveticaNeue-Roman"/>
          <w:sz w:val="24"/>
          <w:szCs w:val="20"/>
          <w:lang w:eastAsia="ar-SA"/>
        </w:rPr>
        <w:t>ancien p</w:t>
      </w:r>
      <w:r w:rsidR="00D139D5">
        <w:rPr>
          <w:rFonts w:ascii="Times New Roman" w:eastAsia="Times New Roman" w:hAnsi="Times New Roman" w:cs="HelveticaNeue-Roman"/>
          <w:sz w:val="24"/>
          <w:szCs w:val="20"/>
          <w:lang w:eastAsia="ar-SA"/>
        </w:rPr>
        <w:t xml:space="preserve">rofesseur à l’Université de Casablanca, </w:t>
      </w:r>
      <w:r w:rsidR="005E7F5C" w:rsidRPr="005E7F5C">
        <w:rPr>
          <w:rFonts w:ascii="Times New Roman" w:eastAsia="Times New Roman" w:hAnsi="Times New Roman" w:cs="HelveticaNeue-Roman"/>
          <w:sz w:val="24"/>
          <w:szCs w:val="20"/>
          <w:lang w:eastAsia="ar-SA"/>
        </w:rPr>
        <w:t>Enseignant-chercheur</w:t>
      </w:r>
      <w:r w:rsidR="00D139D5" w:rsidRPr="005E7F5C">
        <w:rPr>
          <w:rFonts w:ascii="Times New Roman" w:eastAsia="Times New Roman" w:hAnsi="Times New Roman" w:cs="HelveticaNeue-Roman"/>
          <w:sz w:val="24"/>
          <w:szCs w:val="20"/>
          <w:lang w:eastAsia="ar-SA"/>
        </w:rPr>
        <w:t xml:space="preserve"> associé</w:t>
      </w:r>
      <w:r w:rsidR="00D139D5">
        <w:rPr>
          <w:rFonts w:ascii="Times New Roman" w:eastAsia="Times New Roman" w:hAnsi="Times New Roman" w:cs="HelveticaNeue-Roman"/>
          <w:sz w:val="24"/>
          <w:szCs w:val="20"/>
          <w:lang w:eastAsia="ar-SA"/>
        </w:rPr>
        <w:t xml:space="preserve"> au CRIDEAU</w:t>
      </w:r>
    </w:p>
    <w:p w14:paraId="464535D4" w14:textId="51F4CB8C" w:rsidR="00F10288"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 xml:space="preserve">Gérard </w:t>
      </w:r>
      <w:proofErr w:type="spellStart"/>
      <w:r w:rsidRPr="002F0018">
        <w:rPr>
          <w:rFonts w:ascii="Times New Roman" w:eastAsia="Times New Roman" w:hAnsi="Times New Roman" w:cs="HelveticaNeue-Roman"/>
          <w:b/>
          <w:sz w:val="24"/>
          <w:szCs w:val="20"/>
          <w:lang w:eastAsia="ar-SA"/>
        </w:rPr>
        <w:t>Monédiaire</w:t>
      </w:r>
      <w:proofErr w:type="spellEnd"/>
      <w:r w:rsidRPr="002F0018">
        <w:rPr>
          <w:rFonts w:ascii="Times New Roman" w:eastAsia="Times New Roman" w:hAnsi="Times New Roman" w:cs="HelveticaNeue-Roman"/>
          <w:sz w:val="24"/>
          <w:szCs w:val="20"/>
          <w:lang w:eastAsia="ar-SA"/>
        </w:rPr>
        <w:t xml:space="preserve">, Professeur </w:t>
      </w:r>
      <w:r w:rsidR="00D139D5">
        <w:rPr>
          <w:rFonts w:ascii="Times New Roman" w:eastAsia="Times New Roman" w:hAnsi="Times New Roman" w:cs="HelveticaNeue-Roman"/>
          <w:sz w:val="24"/>
          <w:szCs w:val="20"/>
          <w:lang w:eastAsia="ar-SA"/>
        </w:rPr>
        <w:t xml:space="preserve">émérite </w:t>
      </w:r>
      <w:r w:rsidRPr="002F0018">
        <w:rPr>
          <w:rFonts w:ascii="Times New Roman" w:eastAsia="Times New Roman" w:hAnsi="Times New Roman" w:cs="HelveticaNeue-Roman"/>
          <w:sz w:val="24"/>
          <w:szCs w:val="20"/>
          <w:lang w:eastAsia="ar-SA"/>
        </w:rPr>
        <w:t xml:space="preserve">des Universités, </w:t>
      </w:r>
      <w:r w:rsidR="00F10288">
        <w:rPr>
          <w:rFonts w:ascii="Times New Roman" w:eastAsia="Times New Roman" w:hAnsi="Times New Roman" w:cs="HelveticaNeue-Roman"/>
          <w:sz w:val="24"/>
          <w:szCs w:val="20"/>
          <w:lang w:eastAsia="ar-SA"/>
        </w:rPr>
        <w:t>Responsable</w:t>
      </w:r>
      <w:r w:rsidRPr="005E7F5C">
        <w:rPr>
          <w:rFonts w:ascii="Times New Roman" w:eastAsia="Times New Roman" w:hAnsi="Times New Roman" w:cs="HelveticaNeue-Roman"/>
          <w:sz w:val="24"/>
          <w:szCs w:val="20"/>
          <w:lang w:eastAsia="ar-SA"/>
        </w:rPr>
        <w:t xml:space="preserve"> </w:t>
      </w:r>
      <w:r w:rsidR="00F10288">
        <w:rPr>
          <w:rFonts w:ascii="Times New Roman" w:eastAsia="Times New Roman" w:hAnsi="Times New Roman" w:cs="HelveticaNeue-Roman"/>
          <w:sz w:val="24"/>
          <w:szCs w:val="20"/>
          <w:lang w:eastAsia="ar-SA"/>
        </w:rPr>
        <w:t xml:space="preserve">en charge </w:t>
      </w:r>
      <w:r w:rsidRPr="005E7F5C">
        <w:rPr>
          <w:rFonts w:ascii="Times New Roman" w:eastAsia="Times New Roman" w:hAnsi="Times New Roman" w:cs="HelveticaNeue-Roman"/>
          <w:sz w:val="24"/>
          <w:szCs w:val="20"/>
          <w:lang w:eastAsia="ar-SA"/>
        </w:rPr>
        <w:t xml:space="preserve">du </w:t>
      </w:r>
      <w:r w:rsidR="00F10288">
        <w:rPr>
          <w:rFonts w:ascii="Times New Roman" w:eastAsia="Times New Roman" w:hAnsi="Times New Roman" w:cs="HelveticaNeue-Roman"/>
          <w:sz w:val="24"/>
          <w:szCs w:val="20"/>
          <w:lang w:eastAsia="ar-SA"/>
        </w:rPr>
        <w:t xml:space="preserve">développement </w:t>
      </w:r>
      <w:r w:rsidR="001959EA">
        <w:rPr>
          <w:rFonts w:ascii="Times New Roman" w:eastAsia="Times New Roman" w:hAnsi="Times New Roman" w:cs="HelveticaNeue-Roman"/>
          <w:sz w:val="24"/>
          <w:szCs w:val="20"/>
          <w:lang w:eastAsia="ar-SA"/>
        </w:rPr>
        <w:t xml:space="preserve"> au </w:t>
      </w:r>
      <w:r w:rsidR="00F10288">
        <w:rPr>
          <w:rFonts w:ascii="Times New Roman" w:eastAsia="Times New Roman" w:hAnsi="Times New Roman" w:cs="HelveticaNeue-Roman"/>
          <w:sz w:val="24"/>
          <w:szCs w:val="20"/>
          <w:lang w:eastAsia="ar-SA"/>
        </w:rPr>
        <w:t xml:space="preserve"> </w:t>
      </w:r>
      <w:r w:rsidRPr="005E7F5C">
        <w:rPr>
          <w:rFonts w:ascii="Times New Roman" w:eastAsia="Times New Roman" w:hAnsi="Times New Roman" w:cs="HelveticaNeue-Roman"/>
          <w:sz w:val="24"/>
          <w:szCs w:val="20"/>
          <w:lang w:eastAsia="ar-SA"/>
        </w:rPr>
        <w:t>CRIDEAU</w:t>
      </w:r>
      <w:r w:rsidRPr="002F0018">
        <w:rPr>
          <w:rFonts w:ascii="Times New Roman" w:eastAsia="Times New Roman" w:hAnsi="Times New Roman" w:cs="HelveticaNeue-Roman"/>
          <w:sz w:val="24"/>
          <w:szCs w:val="20"/>
          <w:lang w:eastAsia="ar-SA"/>
        </w:rPr>
        <w:t xml:space="preserve"> </w:t>
      </w:r>
    </w:p>
    <w:p w14:paraId="682ED404" w14:textId="77777777"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 xml:space="preserve">Julien </w:t>
      </w:r>
      <w:proofErr w:type="spellStart"/>
      <w:r w:rsidRPr="002F0018">
        <w:rPr>
          <w:rFonts w:ascii="Times New Roman" w:eastAsia="Times New Roman" w:hAnsi="Times New Roman" w:cs="HelveticaNeue-Roman"/>
          <w:b/>
          <w:sz w:val="24"/>
          <w:szCs w:val="20"/>
          <w:lang w:eastAsia="ar-SA"/>
        </w:rPr>
        <w:t>Bétaille</w:t>
      </w:r>
      <w:proofErr w:type="spellEnd"/>
      <w:r w:rsidRPr="002F0018">
        <w:rPr>
          <w:rFonts w:ascii="Times New Roman" w:eastAsia="Times New Roman" w:hAnsi="Times New Roman" w:cs="HelveticaNeue-Roman"/>
          <w:sz w:val="24"/>
          <w:szCs w:val="20"/>
          <w:lang w:eastAsia="ar-SA"/>
        </w:rPr>
        <w:t xml:space="preserve">, </w:t>
      </w:r>
      <w:r w:rsidR="00D139D5">
        <w:rPr>
          <w:rFonts w:ascii="Times New Roman" w:eastAsia="Times New Roman" w:hAnsi="Times New Roman" w:cs="HelveticaNeue-Roman"/>
          <w:sz w:val="24"/>
          <w:szCs w:val="20"/>
          <w:lang w:eastAsia="ar-SA"/>
        </w:rPr>
        <w:t xml:space="preserve">Maître de conférences en droit public, </w:t>
      </w:r>
      <w:r w:rsidR="00F10288">
        <w:rPr>
          <w:rFonts w:ascii="Times New Roman" w:eastAsia="Times New Roman" w:hAnsi="Times New Roman" w:cs="HelveticaNeue-Roman"/>
          <w:sz w:val="24"/>
          <w:szCs w:val="20"/>
          <w:lang w:eastAsia="ar-SA"/>
        </w:rPr>
        <w:t xml:space="preserve">IEJUC, </w:t>
      </w:r>
      <w:r w:rsidR="00D139D5">
        <w:rPr>
          <w:rFonts w:ascii="Times New Roman" w:eastAsia="Times New Roman" w:hAnsi="Times New Roman" w:cs="HelveticaNeue-Roman"/>
          <w:sz w:val="24"/>
          <w:szCs w:val="20"/>
          <w:lang w:eastAsia="ar-SA"/>
        </w:rPr>
        <w:t>Université de Toulouse</w:t>
      </w:r>
    </w:p>
    <w:p w14:paraId="67887AA9" w14:textId="77777777"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 xml:space="preserve">Jean-Marc </w:t>
      </w:r>
      <w:proofErr w:type="spellStart"/>
      <w:r w:rsidRPr="002F0018">
        <w:rPr>
          <w:rFonts w:ascii="Times New Roman" w:eastAsia="Times New Roman" w:hAnsi="Times New Roman" w:cs="HelveticaNeue-Roman"/>
          <w:b/>
          <w:sz w:val="24"/>
          <w:szCs w:val="20"/>
          <w:lang w:eastAsia="ar-SA"/>
        </w:rPr>
        <w:t>Lavieille</w:t>
      </w:r>
      <w:proofErr w:type="spellEnd"/>
      <w:r w:rsidRPr="002F0018">
        <w:rPr>
          <w:rFonts w:ascii="Times New Roman" w:eastAsia="Times New Roman" w:hAnsi="Times New Roman" w:cs="HelveticaNeue-Roman"/>
          <w:sz w:val="24"/>
          <w:szCs w:val="20"/>
          <w:lang w:eastAsia="ar-SA"/>
        </w:rPr>
        <w:t>, Maître de conférences</w:t>
      </w:r>
      <w:r w:rsidR="00D139D5">
        <w:rPr>
          <w:rFonts w:ascii="Times New Roman" w:eastAsia="Times New Roman" w:hAnsi="Times New Roman" w:cs="HelveticaNeue-Roman"/>
          <w:sz w:val="24"/>
          <w:szCs w:val="20"/>
          <w:lang w:eastAsia="ar-SA"/>
        </w:rPr>
        <w:t xml:space="preserve"> émérite</w:t>
      </w:r>
      <w:r w:rsidRPr="002F0018">
        <w:rPr>
          <w:rFonts w:ascii="Times New Roman" w:eastAsia="Times New Roman" w:hAnsi="Times New Roman" w:cs="HelveticaNeue-Roman"/>
          <w:sz w:val="24"/>
          <w:szCs w:val="20"/>
          <w:lang w:eastAsia="ar-SA"/>
        </w:rPr>
        <w:t xml:space="preserve"> en droit public, CRIDEAU, Université de Limoges</w:t>
      </w:r>
    </w:p>
    <w:p w14:paraId="79D6A418" w14:textId="4A7B96AA"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Séverine Nadaud</w:t>
      </w:r>
      <w:r w:rsidRPr="002F0018">
        <w:rPr>
          <w:rFonts w:ascii="Times New Roman" w:eastAsia="Times New Roman" w:hAnsi="Times New Roman" w:cs="HelveticaNeue-Roman"/>
          <w:sz w:val="24"/>
          <w:szCs w:val="20"/>
          <w:lang w:eastAsia="ar-SA"/>
        </w:rPr>
        <w:t>, Maître de conférences</w:t>
      </w:r>
      <w:r w:rsidR="000469AC">
        <w:rPr>
          <w:rFonts w:ascii="Times New Roman" w:eastAsia="Times New Roman" w:hAnsi="Times New Roman" w:cs="HelveticaNeue-Roman"/>
          <w:sz w:val="24"/>
          <w:szCs w:val="20"/>
          <w:lang w:eastAsia="ar-SA"/>
        </w:rPr>
        <w:t xml:space="preserve"> HDR en droit </w:t>
      </w:r>
      <w:r w:rsidR="001959EA">
        <w:rPr>
          <w:rFonts w:ascii="Times New Roman" w:eastAsia="Times New Roman" w:hAnsi="Times New Roman" w:cs="HelveticaNeue-Roman"/>
          <w:sz w:val="24"/>
          <w:szCs w:val="20"/>
          <w:lang w:eastAsia="ar-SA"/>
        </w:rPr>
        <w:t xml:space="preserve"> public</w:t>
      </w:r>
      <w:r w:rsidRPr="002F0018">
        <w:rPr>
          <w:rFonts w:ascii="Times New Roman" w:eastAsia="Times New Roman" w:hAnsi="Times New Roman" w:cs="HelveticaNeue-Roman"/>
          <w:sz w:val="24"/>
          <w:szCs w:val="20"/>
          <w:lang w:eastAsia="ar-SA"/>
        </w:rPr>
        <w:t>, CRIDEAU, Université de Limoges</w:t>
      </w:r>
    </w:p>
    <w:p w14:paraId="3A6232D7" w14:textId="77777777" w:rsidR="002F0018" w:rsidRPr="00D139D5" w:rsidRDefault="00D139D5" w:rsidP="002F0018">
      <w:pPr>
        <w:suppressAutoHyphens/>
        <w:autoSpaceDE w:val="0"/>
        <w:spacing w:after="120" w:line="240" w:lineRule="auto"/>
        <w:ind w:right="-108"/>
        <w:jc w:val="both"/>
        <w:rPr>
          <w:rFonts w:ascii="Times New Roman" w:eastAsia="Times New Roman" w:hAnsi="Times New Roman" w:cs="HelveticaNeue-Bold"/>
          <w:bCs/>
          <w:sz w:val="24"/>
          <w:szCs w:val="20"/>
          <w:lang w:eastAsia="ar-SA"/>
        </w:rPr>
      </w:pPr>
      <w:r>
        <w:rPr>
          <w:rFonts w:ascii="Times New Roman" w:eastAsia="Times New Roman" w:hAnsi="Times New Roman" w:cs="HelveticaNeue-Roman"/>
          <w:b/>
          <w:sz w:val="24"/>
          <w:szCs w:val="20"/>
          <w:lang w:eastAsia="ar-SA"/>
        </w:rPr>
        <w:t xml:space="preserve">Jean-Michel </w:t>
      </w:r>
      <w:proofErr w:type="spellStart"/>
      <w:r>
        <w:rPr>
          <w:rFonts w:ascii="Times New Roman" w:eastAsia="Times New Roman" w:hAnsi="Times New Roman" w:cs="HelveticaNeue-Roman"/>
          <w:b/>
          <w:sz w:val="24"/>
          <w:szCs w:val="20"/>
          <w:lang w:eastAsia="ar-SA"/>
        </w:rPr>
        <w:t>Atta</w:t>
      </w:r>
      <w:proofErr w:type="spellEnd"/>
      <w:r>
        <w:rPr>
          <w:rFonts w:ascii="Times New Roman" w:eastAsia="Times New Roman" w:hAnsi="Times New Roman" w:cs="HelveticaNeue-Roman"/>
          <w:b/>
          <w:sz w:val="24"/>
          <w:szCs w:val="20"/>
          <w:lang w:eastAsia="ar-SA"/>
        </w:rPr>
        <w:t xml:space="preserve">, </w:t>
      </w:r>
      <w:r w:rsidRPr="00D139D5">
        <w:rPr>
          <w:rFonts w:ascii="Times New Roman" w:eastAsia="Times New Roman" w:hAnsi="Times New Roman" w:cs="HelveticaNeue-Roman"/>
          <w:sz w:val="24"/>
          <w:szCs w:val="20"/>
          <w:lang w:eastAsia="ar-SA"/>
        </w:rPr>
        <w:t>Doctorant en droit public, Université de Limoges</w:t>
      </w:r>
      <w:r>
        <w:rPr>
          <w:rFonts w:ascii="Times New Roman" w:eastAsia="Times New Roman" w:hAnsi="Times New Roman" w:cs="HelveticaNeue-Roman"/>
          <w:sz w:val="24"/>
          <w:szCs w:val="20"/>
          <w:lang w:eastAsia="ar-SA"/>
        </w:rPr>
        <w:t xml:space="preserve">, chargé de mission au </w:t>
      </w:r>
      <w:r w:rsidRPr="002F0018">
        <w:rPr>
          <w:rFonts w:ascii="Times New Roman" w:eastAsia="Times New Roman" w:hAnsi="Times New Roman" w:cs="HelveticaNeue-Roman"/>
          <w:sz w:val="24"/>
          <w:szCs w:val="20"/>
          <w:lang w:eastAsia="ar-SA"/>
        </w:rPr>
        <w:t>C</w:t>
      </w:r>
      <w:r w:rsidR="00254EA5">
        <w:rPr>
          <w:rFonts w:ascii="Times New Roman" w:eastAsia="Times New Roman" w:hAnsi="Times New Roman" w:cs="HelveticaNeue-Roman"/>
          <w:sz w:val="24"/>
          <w:szCs w:val="20"/>
          <w:lang w:eastAsia="ar-SA"/>
        </w:rPr>
        <w:t>IDCE</w:t>
      </w:r>
    </w:p>
    <w:p w14:paraId="64454156" w14:textId="77777777" w:rsidR="00CB5BFC" w:rsidRDefault="002F0018" w:rsidP="002F0018">
      <w:pPr>
        <w:suppressAutoHyphens/>
        <w:spacing w:after="120" w:line="240" w:lineRule="auto"/>
        <w:jc w:val="both"/>
        <w:rPr>
          <w:rFonts w:ascii="Times New Roman" w:eastAsia="Times New Roman" w:hAnsi="Times New Roman" w:cs="Times New Roman"/>
          <w:sz w:val="24"/>
          <w:szCs w:val="24"/>
          <w:lang w:eastAsia="ar-SA"/>
        </w:rPr>
      </w:pPr>
      <w:proofErr w:type="spellStart"/>
      <w:r w:rsidRPr="002F0018">
        <w:rPr>
          <w:rFonts w:ascii="Times New Roman" w:eastAsia="Times New Roman" w:hAnsi="Times New Roman" w:cs="Times New Roman"/>
          <w:b/>
          <w:bCs/>
          <w:sz w:val="24"/>
          <w:szCs w:val="24"/>
          <w:lang w:eastAsia="ar-SA"/>
        </w:rPr>
        <w:t>Fernanda</w:t>
      </w:r>
      <w:proofErr w:type="spellEnd"/>
      <w:r w:rsidRPr="002F0018">
        <w:rPr>
          <w:rFonts w:ascii="Times New Roman" w:eastAsia="Times New Roman" w:hAnsi="Times New Roman" w:cs="Times New Roman"/>
          <w:b/>
          <w:bCs/>
          <w:sz w:val="24"/>
          <w:szCs w:val="24"/>
          <w:lang w:eastAsia="ar-SA"/>
        </w:rPr>
        <w:t xml:space="preserve"> De Salles </w:t>
      </w:r>
      <w:proofErr w:type="spellStart"/>
      <w:r w:rsidRPr="002F0018">
        <w:rPr>
          <w:rFonts w:ascii="Times New Roman" w:eastAsia="Times New Roman" w:hAnsi="Times New Roman" w:cs="Times New Roman"/>
          <w:b/>
          <w:bCs/>
          <w:sz w:val="24"/>
          <w:szCs w:val="24"/>
          <w:lang w:eastAsia="ar-SA"/>
        </w:rPr>
        <w:t>Cavedon</w:t>
      </w:r>
      <w:proofErr w:type="spellEnd"/>
      <w:r w:rsidRPr="002F0018">
        <w:rPr>
          <w:rFonts w:ascii="Times New Roman" w:eastAsia="Times New Roman" w:hAnsi="Times New Roman" w:cs="Times New Roman"/>
          <w:sz w:val="24"/>
          <w:szCs w:val="24"/>
          <w:lang w:eastAsia="ar-SA"/>
        </w:rPr>
        <w:t xml:space="preserve">, </w:t>
      </w:r>
      <w:r w:rsidR="00CB5BFC">
        <w:rPr>
          <w:rFonts w:ascii="Times New Roman" w:eastAsia="Times New Roman" w:hAnsi="Times New Roman" w:cs="Times New Roman"/>
          <w:sz w:val="24"/>
          <w:szCs w:val="24"/>
          <w:lang w:eastAsia="ar-SA"/>
        </w:rPr>
        <w:t xml:space="preserve">Docteur en droit, </w:t>
      </w:r>
      <w:r w:rsidRPr="002F0018">
        <w:rPr>
          <w:rFonts w:ascii="Times New Roman" w:eastAsia="Times New Roman" w:hAnsi="Times New Roman" w:cs="Times New Roman"/>
          <w:sz w:val="24"/>
          <w:szCs w:val="24"/>
          <w:lang w:eastAsia="ar-SA"/>
        </w:rPr>
        <w:t xml:space="preserve">Avocate au sein de l’ONG « </w:t>
      </w:r>
      <w:proofErr w:type="spellStart"/>
      <w:r w:rsidRPr="002F0018">
        <w:rPr>
          <w:rFonts w:ascii="Times New Roman" w:eastAsia="Times New Roman" w:hAnsi="Times New Roman" w:cs="Times New Roman"/>
          <w:sz w:val="24"/>
          <w:szCs w:val="24"/>
          <w:lang w:eastAsia="ar-SA"/>
        </w:rPr>
        <w:t>Voluntarios</w:t>
      </w:r>
      <w:proofErr w:type="spellEnd"/>
      <w:r w:rsidRPr="002F0018">
        <w:rPr>
          <w:rFonts w:ascii="Times New Roman" w:eastAsia="Times New Roman" w:hAnsi="Times New Roman" w:cs="Times New Roman"/>
          <w:sz w:val="24"/>
          <w:szCs w:val="24"/>
          <w:lang w:eastAsia="ar-SA"/>
        </w:rPr>
        <w:t xml:space="preserve"> pela </w:t>
      </w:r>
      <w:proofErr w:type="spellStart"/>
      <w:r w:rsidRPr="002F0018">
        <w:rPr>
          <w:rFonts w:ascii="Times New Roman" w:eastAsia="Times New Roman" w:hAnsi="Times New Roman" w:cs="Times New Roman"/>
          <w:sz w:val="24"/>
          <w:szCs w:val="24"/>
          <w:lang w:eastAsia="ar-SA"/>
        </w:rPr>
        <w:t>Verdade</w:t>
      </w:r>
      <w:proofErr w:type="spellEnd"/>
      <w:r w:rsidRPr="002F0018">
        <w:rPr>
          <w:rFonts w:ascii="Times New Roman" w:eastAsia="Times New Roman" w:hAnsi="Times New Roman" w:cs="Times New Roman"/>
          <w:sz w:val="24"/>
          <w:szCs w:val="24"/>
          <w:lang w:eastAsia="ar-SA"/>
        </w:rPr>
        <w:t xml:space="preserve"> </w:t>
      </w:r>
      <w:proofErr w:type="spellStart"/>
      <w:r w:rsidRPr="002F0018">
        <w:rPr>
          <w:rFonts w:ascii="Times New Roman" w:eastAsia="Times New Roman" w:hAnsi="Times New Roman" w:cs="Times New Roman"/>
          <w:sz w:val="24"/>
          <w:szCs w:val="24"/>
          <w:lang w:eastAsia="ar-SA"/>
        </w:rPr>
        <w:t>Ambie</w:t>
      </w:r>
      <w:r w:rsidR="00CB5BFC">
        <w:rPr>
          <w:rFonts w:ascii="Times New Roman" w:eastAsia="Times New Roman" w:hAnsi="Times New Roman" w:cs="Times New Roman"/>
          <w:sz w:val="24"/>
          <w:szCs w:val="24"/>
          <w:lang w:eastAsia="ar-SA"/>
        </w:rPr>
        <w:t>ntal</w:t>
      </w:r>
      <w:proofErr w:type="spellEnd"/>
      <w:r w:rsidR="00CB5BFC">
        <w:rPr>
          <w:rFonts w:ascii="Times New Roman" w:eastAsia="Times New Roman" w:hAnsi="Times New Roman" w:cs="Times New Roman"/>
          <w:sz w:val="24"/>
          <w:szCs w:val="24"/>
          <w:lang w:eastAsia="ar-SA"/>
        </w:rPr>
        <w:t xml:space="preserve"> », Santa Catarina (Brésil)</w:t>
      </w:r>
    </w:p>
    <w:p w14:paraId="4FE87B46" w14:textId="77777777" w:rsidR="00CB5BFC" w:rsidRPr="002F0018" w:rsidRDefault="00CB5BFC" w:rsidP="002F0018">
      <w:pPr>
        <w:suppressAutoHyphens/>
        <w:spacing w:after="120" w:line="240" w:lineRule="auto"/>
        <w:jc w:val="both"/>
        <w:rPr>
          <w:rFonts w:ascii="Times New Roman" w:eastAsia="Times New Roman" w:hAnsi="Times New Roman" w:cs="Times New Roman"/>
          <w:sz w:val="24"/>
          <w:szCs w:val="24"/>
          <w:lang w:eastAsia="ar-SA"/>
        </w:rPr>
      </w:pPr>
    </w:p>
    <w:p w14:paraId="24CE1003" w14:textId="77777777" w:rsidR="00CB5BFC" w:rsidRDefault="002F0018" w:rsidP="002F0018">
      <w:pPr>
        <w:suppressAutoHyphens/>
        <w:autoSpaceDE w:val="0"/>
        <w:spacing w:after="120" w:line="240" w:lineRule="auto"/>
        <w:ind w:right="-108"/>
        <w:jc w:val="both"/>
        <w:rPr>
          <w:rFonts w:ascii="Times New Roman" w:eastAsia="Times New Roman" w:hAnsi="Times New Roman" w:cs="HelveticaNeue-Bold"/>
          <w:b/>
          <w:bCs/>
          <w:sz w:val="24"/>
          <w:szCs w:val="20"/>
          <w:u w:val="single"/>
          <w:lang w:eastAsia="ar-SA"/>
        </w:rPr>
      </w:pPr>
      <w:r w:rsidRPr="002F0018">
        <w:rPr>
          <w:rFonts w:ascii="Times New Roman" w:eastAsia="Times New Roman" w:hAnsi="Times New Roman" w:cs="HelveticaNeue-Bold"/>
          <w:b/>
          <w:bCs/>
          <w:sz w:val="24"/>
          <w:szCs w:val="20"/>
          <w:u w:val="single"/>
          <w:lang w:eastAsia="ar-SA"/>
        </w:rPr>
        <w:t>Traduction anglaise :</w:t>
      </w:r>
      <w:r w:rsidR="00CB5BFC">
        <w:rPr>
          <w:rFonts w:ascii="Times New Roman" w:eastAsia="Times New Roman" w:hAnsi="Times New Roman" w:cs="HelveticaNeue-Bold"/>
          <w:b/>
          <w:bCs/>
          <w:sz w:val="24"/>
          <w:szCs w:val="20"/>
          <w:u w:val="single"/>
          <w:lang w:eastAsia="ar-SA"/>
        </w:rPr>
        <w:t xml:space="preserve"> </w:t>
      </w:r>
    </w:p>
    <w:p w14:paraId="104905EE" w14:textId="77777777" w:rsidR="002F0018" w:rsidRPr="00CB5BFC" w:rsidRDefault="002F0018" w:rsidP="002F0018">
      <w:pPr>
        <w:suppressAutoHyphens/>
        <w:autoSpaceDE w:val="0"/>
        <w:spacing w:after="120" w:line="240" w:lineRule="auto"/>
        <w:ind w:right="-108"/>
        <w:jc w:val="both"/>
        <w:rPr>
          <w:rFonts w:ascii="Times New Roman" w:eastAsia="Times New Roman" w:hAnsi="Times New Roman" w:cs="HelveticaNeue-Bold"/>
          <w:b/>
          <w:bCs/>
          <w:sz w:val="24"/>
          <w:szCs w:val="20"/>
          <w:lang w:eastAsia="ar-SA"/>
        </w:rPr>
      </w:pPr>
    </w:p>
    <w:p w14:paraId="5C752FD6" w14:textId="77777777"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b/>
          <w:sz w:val="24"/>
          <w:szCs w:val="20"/>
          <w:u w:val="single"/>
          <w:lang w:eastAsia="ar-SA"/>
        </w:rPr>
      </w:pPr>
      <w:r w:rsidRPr="002F0018">
        <w:rPr>
          <w:rFonts w:ascii="Times New Roman" w:eastAsia="Times New Roman" w:hAnsi="Times New Roman" w:cs="HelveticaNeue-Roman"/>
          <w:b/>
          <w:sz w:val="24"/>
          <w:szCs w:val="20"/>
          <w:u w:val="single"/>
          <w:lang w:eastAsia="ar-SA"/>
        </w:rPr>
        <w:t>Traduction espagnole :</w:t>
      </w:r>
    </w:p>
    <w:p w14:paraId="16B8FD4F" w14:textId="77777777" w:rsidR="002F0018" w:rsidRPr="002F0018" w:rsidRDefault="002F0018" w:rsidP="002F0018">
      <w:pPr>
        <w:suppressAutoHyphens/>
        <w:autoSpaceDE w:val="0"/>
        <w:spacing w:line="240" w:lineRule="auto"/>
        <w:ind w:right="-108"/>
        <w:jc w:val="both"/>
        <w:rPr>
          <w:rFonts w:ascii="Times New Roman" w:eastAsia="Times New Roman" w:hAnsi="Times New Roman" w:cs="HelveticaNeue-Roman"/>
          <w:sz w:val="24"/>
          <w:szCs w:val="20"/>
          <w:lang w:eastAsia="ar-SA"/>
        </w:rPr>
      </w:pPr>
      <w:r w:rsidRPr="002F0018">
        <w:rPr>
          <w:rFonts w:ascii="Times New Roman" w:eastAsia="Times New Roman" w:hAnsi="Times New Roman" w:cs="HelveticaNeue-Roman"/>
          <w:b/>
          <w:sz w:val="24"/>
          <w:szCs w:val="20"/>
          <w:lang w:eastAsia="ar-SA"/>
        </w:rPr>
        <w:t>José Juste</w:t>
      </w:r>
      <w:r w:rsidRPr="002F0018">
        <w:rPr>
          <w:rFonts w:ascii="Times New Roman" w:eastAsia="Times New Roman" w:hAnsi="Times New Roman" w:cs="HelveticaNeue-Roman"/>
          <w:sz w:val="24"/>
          <w:szCs w:val="20"/>
          <w:lang w:eastAsia="ar-SA"/>
        </w:rPr>
        <w:t>, Professeur de droit à l’Université de Valence, Espagne</w:t>
      </w:r>
    </w:p>
    <w:p w14:paraId="51DA8E00" w14:textId="77777777" w:rsidR="002F0018" w:rsidRPr="002F0018" w:rsidRDefault="002F0018" w:rsidP="002F0018">
      <w:pPr>
        <w:suppressAutoHyphens/>
        <w:autoSpaceDE w:val="0"/>
        <w:spacing w:after="120" w:line="240" w:lineRule="auto"/>
        <w:ind w:right="-108"/>
        <w:jc w:val="both"/>
        <w:rPr>
          <w:rFonts w:ascii="Times New Roman" w:eastAsia="Times New Roman" w:hAnsi="Times New Roman" w:cs="HelveticaNeue-Roman"/>
          <w:b/>
          <w:sz w:val="24"/>
          <w:szCs w:val="20"/>
          <w:u w:val="single"/>
          <w:lang w:eastAsia="ar-SA"/>
        </w:rPr>
      </w:pPr>
      <w:r w:rsidRPr="002F0018">
        <w:rPr>
          <w:rFonts w:ascii="Times New Roman" w:eastAsia="Times New Roman" w:hAnsi="Times New Roman" w:cs="HelveticaNeue-Roman"/>
          <w:b/>
          <w:sz w:val="24"/>
          <w:szCs w:val="20"/>
          <w:u w:val="single"/>
          <w:lang w:eastAsia="ar-SA"/>
        </w:rPr>
        <w:t>Traduction portugaise :</w:t>
      </w:r>
    </w:p>
    <w:p w14:paraId="488668B8" w14:textId="77777777" w:rsidR="002F0018" w:rsidRPr="002F0018" w:rsidRDefault="002F0018" w:rsidP="002F0018">
      <w:pPr>
        <w:suppressAutoHyphens/>
        <w:spacing w:line="240" w:lineRule="auto"/>
        <w:jc w:val="both"/>
        <w:rPr>
          <w:rFonts w:ascii="Times New Roman" w:eastAsia="Times New Roman" w:hAnsi="Times New Roman" w:cs="Times New Roman"/>
          <w:sz w:val="24"/>
          <w:szCs w:val="24"/>
          <w:lang w:eastAsia="ar-SA"/>
        </w:rPr>
      </w:pPr>
      <w:proofErr w:type="spellStart"/>
      <w:r w:rsidRPr="002F0018">
        <w:rPr>
          <w:rFonts w:ascii="Times New Roman" w:eastAsia="Times New Roman" w:hAnsi="Times New Roman" w:cs="Times New Roman"/>
          <w:b/>
          <w:bCs/>
          <w:sz w:val="24"/>
          <w:szCs w:val="24"/>
          <w:lang w:eastAsia="ar-SA"/>
        </w:rPr>
        <w:t>Fernanda</w:t>
      </w:r>
      <w:proofErr w:type="spellEnd"/>
      <w:r w:rsidRPr="002F0018">
        <w:rPr>
          <w:rFonts w:ascii="Times New Roman" w:eastAsia="Times New Roman" w:hAnsi="Times New Roman" w:cs="Times New Roman"/>
          <w:b/>
          <w:bCs/>
          <w:sz w:val="24"/>
          <w:szCs w:val="24"/>
          <w:lang w:eastAsia="ar-SA"/>
        </w:rPr>
        <w:t xml:space="preserve"> De Salles </w:t>
      </w:r>
      <w:proofErr w:type="spellStart"/>
      <w:r w:rsidRPr="002F0018">
        <w:rPr>
          <w:rFonts w:ascii="Times New Roman" w:eastAsia="Times New Roman" w:hAnsi="Times New Roman" w:cs="Times New Roman"/>
          <w:b/>
          <w:bCs/>
          <w:sz w:val="24"/>
          <w:szCs w:val="24"/>
          <w:lang w:eastAsia="ar-SA"/>
        </w:rPr>
        <w:t>Cavedon</w:t>
      </w:r>
      <w:proofErr w:type="spellEnd"/>
      <w:r w:rsidRPr="002F0018">
        <w:rPr>
          <w:rFonts w:ascii="Times New Roman" w:eastAsia="Times New Roman" w:hAnsi="Times New Roman" w:cs="Times New Roman"/>
          <w:sz w:val="24"/>
          <w:szCs w:val="24"/>
          <w:lang w:eastAsia="ar-SA"/>
        </w:rPr>
        <w:t xml:space="preserve">, </w:t>
      </w:r>
      <w:r w:rsidR="00F10288">
        <w:rPr>
          <w:rFonts w:ascii="Times New Roman" w:eastAsia="Times New Roman" w:hAnsi="Times New Roman" w:cs="Times New Roman"/>
          <w:sz w:val="24"/>
          <w:szCs w:val="24"/>
          <w:lang w:eastAsia="ar-SA"/>
        </w:rPr>
        <w:t xml:space="preserve">docteur en droit, </w:t>
      </w:r>
      <w:r w:rsidRPr="002F0018">
        <w:rPr>
          <w:rFonts w:ascii="Times New Roman" w:eastAsia="Times New Roman" w:hAnsi="Times New Roman" w:cs="Times New Roman"/>
          <w:sz w:val="24"/>
          <w:szCs w:val="24"/>
          <w:lang w:eastAsia="ar-SA"/>
        </w:rPr>
        <w:t xml:space="preserve">avocate au sein de l’ONG « </w:t>
      </w:r>
      <w:proofErr w:type="spellStart"/>
      <w:r w:rsidRPr="002F0018">
        <w:rPr>
          <w:rFonts w:ascii="Times New Roman" w:eastAsia="Times New Roman" w:hAnsi="Times New Roman" w:cs="Times New Roman"/>
          <w:sz w:val="24"/>
          <w:szCs w:val="24"/>
          <w:lang w:eastAsia="ar-SA"/>
        </w:rPr>
        <w:t>Voluntarios</w:t>
      </w:r>
      <w:proofErr w:type="spellEnd"/>
      <w:r w:rsidRPr="002F0018">
        <w:rPr>
          <w:rFonts w:ascii="Times New Roman" w:eastAsia="Times New Roman" w:hAnsi="Times New Roman" w:cs="Times New Roman"/>
          <w:sz w:val="24"/>
          <w:szCs w:val="24"/>
          <w:lang w:eastAsia="ar-SA"/>
        </w:rPr>
        <w:t xml:space="preserve"> pela </w:t>
      </w:r>
      <w:proofErr w:type="spellStart"/>
      <w:r w:rsidRPr="002F0018">
        <w:rPr>
          <w:rFonts w:ascii="Times New Roman" w:eastAsia="Times New Roman" w:hAnsi="Times New Roman" w:cs="Times New Roman"/>
          <w:sz w:val="24"/>
          <w:szCs w:val="24"/>
          <w:lang w:eastAsia="ar-SA"/>
        </w:rPr>
        <w:t>Verdade</w:t>
      </w:r>
      <w:proofErr w:type="spellEnd"/>
      <w:r w:rsidRPr="002F0018">
        <w:rPr>
          <w:rFonts w:ascii="Times New Roman" w:eastAsia="Times New Roman" w:hAnsi="Times New Roman" w:cs="Times New Roman"/>
          <w:sz w:val="24"/>
          <w:szCs w:val="24"/>
          <w:lang w:eastAsia="ar-SA"/>
        </w:rPr>
        <w:t xml:space="preserve"> </w:t>
      </w:r>
      <w:proofErr w:type="spellStart"/>
      <w:r w:rsidRPr="002F0018">
        <w:rPr>
          <w:rFonts w:ascii="Times New Roman" w:eastAsia="Times New Roman" w:hAnsi="Times New Roman" w:cs="Times New Roman"/>
          <w:sz w:val="24"/>
          <w:szCs w:val="24"/>
          <w:lang w:eastAsia="ar-SA"/>
        </w:rPr>
        <w:t>Ambiental</w:t>
      </w:r>
      <w:proofErr w:type="spellEnd"/>
      <w:r w:rsidRPr="002F0018">
        <w:rPr>
          <w:rFonts w:ascii="Times New Roman" w:eastAsia="Times New Roman" w:hAnsi="Times New Roman" w:cs="Times New Roman"/>
          <w:sz w:val="24"/>
          <w:szCs w:val="24"/>
          <w:lang w:eastAsia="ar-SA"/>
        </w:rPr>
        <w:t xml:space="preserve"> », Santa Catarina</w:t>
      </w:r>
      <w:r w:rsidR="00F10288">
        <w:rPr>
          <w:rFonts w:ascii="Times New Roman" w:eastAsia="Times New Roman" w:hAnsi="Times New Roman" w:cs="Times New Roman"/>
          <w:sz w:val="24"/>
          <w:szCs w:val="24"/>
          <w:lang w:eastAsia="ar-SA"/>
        </w:rPr>
        <w:t xml:space="preserve">, </w:t>
      </w:r>
      <w:r w:rsidRPr="002F0018">
        <w:rPr>
          <w:rFonts w:ascii="Times New Roman" w:eastAsia="Times New Roman" w:hAnsi="Times New Roman" w:cs="Times New Roman"/>
          <w:sz w:val="24"/>
          <w:szCs w:val="24"/>
          <w:lang w:eastAsia="ar-SA"/>
        </w:rPr>
        <w:t>Brésil</w:t>
      </w:r>
    </w:p>
    <w:p w14:paraId="676C4910" w14:textId="77777777" w:rsidR="002F0018" w:rsidRPr="002F0018" w:rsidRDefault="002F0018" w:rsidP="002F0018">
      <w:pPr>
        <w:suppressAutoHyphens/>
        <w:spacing w:after="120" w:line="240" w:lineRule="auto"/>
        <w:jc w:val="both"/>
        <w:rPr>
          <w:rFonts w:ascii="Times New Roman" w:eastAsia="Times New Roman" w:hAnsi="Times New Roman" w:cs="Times New Roman"/>
          <w:b/>
          <w:sz w:val="24"/>
          <w:szCs w:val="24"/>
          <w:u w:val="single"/>
          <w:lang w:eastAsia="ar-SA"/>
        </w:rPr>
      </w:pPr>
      <w:r w:rsidRPr="002F0018">
        <w:rPr>
          <w:rFonts w:ascii="Times New Roman" w:eastAsia="Times New Roman" w:hAnsi="Times New Roman" w:cs="Times New Roman"/>
          <w:b/>
          <w:sz w:val="24"/>
          <w:szCs w:val="24"/>
          <w:u w:val="single"/>
          <w:lang w:eastAsia="ar-SA"/>
        </w:rPr>
        <w:t>Traduction italienne :</w:t>
      </w:r>
    </w:p>
    <w:p w14:paraId="403BCC12" w14:textId="77777777" w:rsidR="002F0018" w:rsidRPr="002F0018" w:rsidRDefault="002F0018" w:rsidP="002F0018">
      <w:pPr>
        <w:suppressAutoHyphens/>
        <w:spacing w:after="120" w:line="240" w:lineRule="auto"/>
        <w:rPr>
          <w:rFonts w:ascii="Times New Roman" w:eastAsia="Times New Roman" w:hAnsi="Times New Roman" w:cs="Times New Roman"/>
          <w:sz w:val="24"/>
          <w:szCs w:val="24"/>
          <w:lang w:val="es-ES_tradnl" w:eastAsia="ar-SA"/>
        </w:rPr>
      </w:pPr>
      <w:r w:rsidRPr="002F0018">
        <w:rPr>
          <w:rFonts w:ascii="Times New Roman" w:eastAsia="Times New Roman" w:hAnsi="Times New Roman" w:cs="Times New Roman"/>
          <w:b/>
          <w:sz w:val="24"/>
          <w:szCs w:val="24"/>
          <w:lang w:val="es-ES_tradnl" w:eastAsia="ar-SA"/>
        </w:rPr>
        <w:t xml:space="preserve">Miriam </w:t>
      </w:r>
      <w:proofErr w:type="spellStart"/>
      <w:r w:rsidRPr="002F0018">
        <w:rPr>
          <w:rFonts w:ascii="Times New Roman" w:eastAsia="Times New Roman" w:hAnsi="Times New Roman" w:cs="Times New Roman"/>
          <w:b/>
          <w:sz w:val="24"/>
          <w:szCs w:val="24"/>
          <w:lang w:val="es-ES_tradnl" w:eastAsia="ar-SA"/>
        </w:rPr>
        <w:t>Allena</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Fabrizio</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Fracchia</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Annalaura</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Giannelli</w:t>
      </w:r>
      <w:proofErr w:type="spellEnd"/>
      <w:r w:rsidRPr="002F0018">
        <w:rPr>
          <w:rFonts w:ascii="Times New Roman" w:eastAsia="Times New Roman" w:hAnsi="Times New Roman" w:cs="Times New Roman"/>
          <w:b/>
          <w:sz w:val="24"/>
          <w:szCs w:val="24"/>
          <w:lang w:val="es-ES_tradnl" w:eastAsia="ar-SA"/>
        </w:rPr>
        <w:t xml:space="preserve">, Giuseppe La Rosa, Alberto </w:t>
      </w:r>
      <w:proofErr w:type="spellStart"/>
      <w:r w:rsidRPr="002F0018">
        <w:rPr>
          <w:rFonts w:ascii="Times New Roman" w:eastAsia="Times New Roman" w:hAnsi="Times New Roman" w:cs="Times New Roman"/>
          <w:b/>
          <w:sz w:val="24"/>
          <w:szCs w:val="24"/>
          <w:lang w:val="es-ES_tradnl" w:eastAsia="ar-SA"/>
        </w:rPr>
        <w:t>Marcovecchio</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Massimo</w:t>
      </w:r>
      <w:proofErr w:type="spellEnd"/>
      <w:r w:rsidRPr="002F0018">
        <w:rPr>
          <w:rFonts w:ascii="Times New Roman" w:eastAsia="Times New Roman" w:hAnsi="Times New Roman" w:cs="Times New Roman"/>
          <w:b/>
          <w:sz w:val="24"/>
          <w:szCs w:val="24"/>
          <w:lang w:val="es-ES_tradnl" w:eastAsia="ar-SA"/>
        </w:rPr>
        <w:t xml:space="preserve"> </w:t>
      </w:r>
      <w:proofErr w:type="spellStart"/>
      <w:r w:rsidRPr="002F0018">
        <w:rPr>
          <w:rFonts w:ascii="Times New Roman" w:eastAsia="Times New Roman" w:hAnsi="Times New Roman" w:cs="Times New Roman"/>
          <w:b/>
          <w:sz w:val="24"/>
          <w:szCs w:val="24"/>
          <w:lang w:val="es-ES_tradnl" w:eastAsia="ar-SA"/>
        </w:rPr>
        <w:t>Occhiena</w:t>
      </w:r>
      <w:proofErr w:type="spellEnd"/>
      <w:r w:rsidRPr="002F0018">
        <w:rPr>
          <w:rFonts w:ascii="Times New Roman" w:eastAsia="Times New Roman" w:hAnsi="Times New Roman" w:cs="Times New Roman"/>
          <w:sz w:val="24"/>
          <w:szCs w:val="24"/>
          <w:lang w:val="es-ES_tradnl" w:eastAsia="ar-SA"/>
        </w:rPr>
        <w:t xml:space="preserve">, </w:t>
      </w:r>
      <w:proofErr w:type="spellStart"/>
      <w:r w:rsidRPr="002F0018">
        <w:rPr>
          <w:rFonts w:ascii="Times New Roman" w:eastAsia="Times New Roman" w:hAnsi="Times New Roman" w:cs="Times New Roman"/>
          <w:sz w:val="24"/>
          <w:szCs w:val="24"/>
          <w:lang w:val="es-ES_tradnl" w:eastAsia="ar-SA"/>
        </w:rPr>
        <w:t>Université</w:t>
      </w:r>
      <w:proofErr w:type="spellEnd"/>
      <w:r w:rsidRPr="002F0018">
        <w:rPr>
          <w:rFonts w:ascii="Times New Roman" w:eastAsia="Times New Roman" w:hAnsi="Times New Roman" w:cs="Times New Roman"/>
          <w:sz w:val="24"/>
          <w:szCs w:val="24"/>
          <w:lang w:val="es-ES_tradnl" w:eastAsia="ar-SA"/>
        </w:rPr>
        <w:t xml:space="preserve"> L. </w:t>
      </w:r>
      <w:proofErr w:type="spellStart"/>
      <w:r w:rsidRPr="002F0018">
        <w:rPr>
          <w:rFonts w:ascii="Times New Roman" w:eastAsia="Times New Roman" w:hAnsi="Times New Roman" w:cs="Times New Roman"/>
          <w:sz w:val="24"/>
          <w:szCs w:val="24"/>
          <w:lang w:val="es-ES_tradnl" w:eastAsia="ar-SA"/>
        </w:rPr>
        <w:t>Bocconi</w:t>
      </w:r>
      <w:proofErr w:type="spellEnd"/>
      <w:r w:rsidRPr="002F0018">
        <w:rPr>
          <w:rFonts w:ascii="Times New Roman" w:eastAsia="Times New Roman" w:hAnsi="Times New Roman" w:cs="Times New Roman"/>
          <w:sz w:val="24"/>
          <w:szCs w:val="24"/>
          <w:lang w:val="es-ES_tradnl" w:eastAsia="ar-SA"/>
        </w:rPr>
        <w:t>, Milano</w:t>
      </w:r>
      <w:r w:rsidR="00F10288">
        <w:rPr>
          <w:rFonts w:ascii="Times New Roman" w:eastAsia="Times New Roman" w:hAnsi="Times New Roman" w:cs="Times New Roman"/>
          <w:sz w:val="24"/>
          <w:szCs w:val="24"/>
          <w:lang w:val="es-ES_tradnl" w:eastAsia="ar-SA"/>
        </w:rPr>
        <w:t xml:space="preserve">, </w:t>
      </w:r>
      <w:proofErr w:type="spellStart"/>
      <w:r w:rsidR="00F10288">
        <w:rPr>
          <w:rFonts w:ascii="Times New Roman" w:eastAsia="Times New Roman" w:hAnsi="Times New Roman" w:cs="Times New Roman"/>
          <w:sz w:val="24"/>
          <w:szCs w:val="24"/>
          <w:lang w:val="es-ES_tradnl" w:eastAsia="ar-SA"/>
        </w:rPr>
        <w:t>Italie</w:t>
      </w:r>
      <w:proofErr w:type="spellEnd"/>
    </w:p>
    <w:sectPr w:rsidR="002F0018" w:rsidRPr="002F0018">
      <w:headerReference w:type="even" r:id="rId9"/>
      <w:headerReference w:type="default" r:id="rId10"/>
      <w:footerReference w:type="even" r:id="rId11"/>
      <w:footerReference w:type="default" r:id="rId12"/>
      <w:headerReference w:type="first" r:id="rId13"/>
      <w:footerReference w:type="first" r:id="rId14"/>
      <w:pgSz w:w="11905" w:h="16837"/>
      <w:pgMar w:top="1417" w:right="1417" w:bottom="1417" w:left="1417" w:header="720" w:footer="9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086A7" w14:textId="77777777" w:rsidR="00F82A2D" w:rsidRDefault="00F82A2D">
      <w:pPr>
        <w:spacing w:after="0" w:line="240" w:lineRule="auto"/>
      </w:pPr>
      <w:r>
        <w:separator/>
      </w:r>
    </w:p>
  </w:endnote>
  <w:endnote w:type="continuationSeparator" w:id="0">
    <w:p w14:paraId="5232AC45" w14:textId="77777777" w:rsidR="00F82A2D" w:rsidRDefault="00F82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Neue-Roman">
    <w:altName w:val="Cambria"/>
    <w:charset w:val="00"/>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HelveticaNeue-Bold">
    <w:altName w:val="Helvetica Neue"/>
    <w:charset w:val="00"/>
    <w:family w:val="swiss"/>
    <w:pitch w:val="default"/>
  </w:font>
  <w:font w:name="HelveticaNeue-Italic">
    <w:altName w:val="Arial"/>
    <w:charset w:val="00"/>
    <w:family w:val="swiss"/>
    <w:pitch w:val="default"/>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06D7C" w14:textId="77777777" w:rsidR="00AA26DE" w:rsidRDefault="00AA26D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F4407" w14:textId="77777777" w:rsidR="007B1754" w:rsidRPr="00086268" w:rsidRDefault="007B1754" w:rsidP="00860084">
    <w:pPr>
      <w:pStyle w:val="Pieddepage"/>
      <w:ind w:right="360"/>
      <w:jc w:val="both"/>
      <w:rPr>
        <w:rFonts w:cs="Arial"/>
        <w:color w:val="000000"/>
        <w:sz w:val="18"/>
        <w:szCs w:val="18"/>
      </w:rPr>
    </w:pPr>
    <w:r>
      <w:rPr>
        <w:noProof/>
        <w:sz w:val="18"/>
        <w:lang w:eastAsia="fr-FR"/>
      </w:rPr>
      <mc:AlternateContent>
        <mc:Choice Requires="wps">
          <w:drawing>
            <wp:anchor distT="0" distB="0" distL="0" distR="0" simplePos="0" relativeHeight="251659264" behindDoc="0" locked="0" layoutInCell="1" allowOverlap="1" wp14:anchorId="1BB43B74" wp14:editId="6C599792">
              <wp:simplePos x="0" y="0"/>
              <wp:positionH relativeFrom="page">
                <wp:posOffset>6386195</wp:posOffset>
              </wp:positionH>
              <wp:positionV relativeFrom="paragraph">
                <wp:posOffset>635</wp:posOffset>
              </wp:positionV>
              <wp:extent cx="273050" cy="227965"/>
              <wp:effectExtent l="4445" t="635" r="8255" b="0"/>
              <wp:wrapSquare wrapText="largest"/>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227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8B25A" w14:textId="77777777" w:rsidR="007B1754" w:rsidRDefault="007B1754">
                          <w:pPr>
                            <w:pStyle w:val="Pieddepage"/>
                          </w:pPr>
                          <w:r>
                            <w:rPr>
                              <w:rStyle w:val="Numrodepage"/>
                            </w:rPr>
                            <w:fldChar w:fldCharType="begin"/>
                          </w:r>
                          <w:r>
                            <w:rPr>
                              <w:rStyle w:val="Numrodepage"/>
                            </w:rPr>
                            <w:instrText xml:space="preserve"> PAGE </w:instrText>
                          </w:r>
                          <w:r>
                            <w:rPr>
                              <w:rStyle w:val="Numrodepage"/>
                            </w:rPr>
                            <w:fldChar w:fldCharType="separate"/>
                          </w:r>
                          <w:r w:rsidR="00E83052">
                            <w:rPr>
                              <w:rStyle w:val="Numrodepage"/>
                              <w:noProof/>
                            </w:rPr>
                            <w:t>18</w:t>
                          </w:r>
                          <w:r>
                            <w:rPr>
                              <w:rStyle w:val="Numrodepag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502.85pt;margin-top:.05pt;width:21.5pt;height:17.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" stroked="f">
              <v:fill opacity="0"/>
              <v:textbox inset="0,0,0,0">
                <w:txbxContent>
                  <w:p w14:paraId="4418B25A" w14:textId="77777777" w:rsidR="007B1754" w:rsidRDefault="007B1754">
                    <w:pPr>
                      <w:pStyle w:val="Pieddepage"/>
                    </w:pPr>
                    <w:r>
                      <w:rPr>
                        <w:rStyle w:val="Numrodepage"/>
                      </w:rPr>
                      <w:fldChar w:fldCharType="begin"/>
                    </w:r>
                    <w:r>
                      <w:rPr>
                        <w:rStyle w:val="Numrodepage"/>
                      </w:rPr>
                      <w:instrText xml:space="preserve"> PAGE </w:instrText>
                    </w:r>
                    <w:r>
                      <w:rPr>
                        <w:rStyle w:val="Numrodepage"/>
                      </w:rPr>
                      <w:fldChar w:fldCharType="separate"/>
                    </w:r>
                    <w:r w:rsidR="00E83052">
                      <w:rPr>
                        <w:rStyle w:val="Numrodepage"/>
                        <w:noProof/>
                      </w:rPr>
                      <w:t>18</w:t>
                    </w:r>
                    <w:r>
                      <w:rPr>
                        <w:rStyle w:val="Numrodepage"/>
                      </w:rPr>
                      <w:fldChar w:fldCharType="end"/>
                    </w:r>
                  </w:p>
                </w:txbxContent>
              </v:textbox>
              <w10:wrap type="square" side="largest" anchorx="page"/>
            </v:shape>
          </w:pict>
        </mc:Fallback>
      </mc:AlternateContent>
    </w:r>
  </w:p>
  <w:p w14:paraId="4EA169C1" w14:textId="77777777" w:rsidR="007B1754" w:rsidRPr="00086268" w:rsidRDefault="007B1754" w:rsidP="00860084">
    <w:pPr>
      <w:pStyle w:val="Pieddepage"/>
      <w:ind w:right="360"/>
      <w:jc w:val="both"/>
      <w:rPr>
        <w:rFonts w:cs="Arial"/>
        <w:color w:val="000000"/>
        <w:sz w:val="18"/>
        <w:szCs w:val="18"/>
      </w:rPr>
    </w:pPr>
  </w:p>
  <w:p w14:paraId="2162E735" w14:textId="05DCEB6F" w:rsidR="007B1754" w:rsidRPr="00086268" w:rsidRDefault="007B1754" w:rsidP="00860084">
    <w:pPr>
      <w:pStyle w:val="Pieddepage"/>
      <w:ind w:right="360"/>
      <w:jc w:val="both"/>
      <w:rPr>
        <w:rFonts w:cs="Arial"/>
        <w:color w:val="000000"/>
        <w:sz w:val="18"/>
        <w:szCs w:val="18"/>
      </w:rPr>
    </w:pPr>
    <w:r>
      <w:rPr>
        <w:rFonts w:cs="Arial"/>
        <w:color w:val="000000"/>
        <w:sz w:val="18"/>
        <w:szCs w:val="18"/>
      </w:rPr>
      <w:t xml:space="preserve">Quatrième </w:t>
    </w:r>
    <w:r w:rsidRPr="00086268">
      <w:rPr>
        <w:rFonts w:cs="Arial"/>
        <w:color w:val="000000"/>
        <w:sz w:val="18"/>
        <w:szCs w:val="18"/>
      </w:rPr>
      <w:t>version du Projet de Convention relati</w:t>
    </w:r>
    <w:r>
      <w:rPr>
        <w:rFonts w:cs="Arial"/>
        <w:color w:val="000000"/>
        <w:sz w:val="18"/>
        <w:szCs w:val="18"/>
      </w:rPr>
      <w:t>ve</w:t>
    </w:r>
    <w:r w:rsidRPr="00086268">
      <w:rPr>
        <w:rFonts w:cs="Arial"/>
        <w:color w:val="000000"/>
        <w:sz w:val="18"/>
        <w:szCs w:val="18"/>
      </w:rPr>
      <w:t xml:space="preserve"> au statut des déplacés environnementaux élaboré par le </w:t>
    </w:r>
    <w:r w:rsidRPr="00086268">
      <w:rPr>
        <w:rFonts w:cs="Arial"/>
        <w:b/>
        <w:color w:val="000000"/>
        <w:sz w:val="18"/>
        <w:szCs w:val="18"/>
      </w:rPr>
      <w:t>CRIDEAU (Centre de recherche interdisciplinaire en droit de l’environnement, de l’aménagement et de l’urbanisme)</w:t>
    </w:r>
    <w:r>
      <w:rPr>
        <w:rFonts w:cs="Arial"/>
        <w:b/>
        <w:color w:val="000000"/>
        <w:sz w:val="18"/>
        <w:szCs w:val="18"/>
      </w:rPr>
      <w:t>,</w:t>
    </w:r>
    <w:r w:rsidRPr="00086268">
      <w:rPr>
        <w:rFonts w:cs="Arial"/>
        <w:b/>
        <w:color w:val="000000"/>
        <w:sz w:val="18"/>
        <w:szCs w:val="18"/>
      </w:rPr>
      <w:t xml:space="preserve"> </w:t>
    </w:r>
    <w:r w:rsidRPr="00086268">
      <w:rPr>
        <w:rFonts w:cs="Arial"/>
        <w:color w:val="000000"/>
        <w:sz w:val="18"/>
        <w:szCs w:val="18"/>
      </w:rPr>
      <w:t>équipe</w:t>
    </w:r>
    <w:r>
      <w:rPr>
        <w:rFonts w:cs="Arial"/>
        <w:color w:val="000000"/>
        <w:sz w:val="18"/>
        <w:szCs w:val="18"/>
      </w:rPr>
      <w:t xml:space="preserve"> </w:t>
    </w:r>
    <w:r w:rsidRPr="00086268">
      <w:rPr>
        <w:rFonts w:cs="Arial"/>
        <w:color w:val="000000"/>
        <w:sz w:val="18"/>
        <w:szCs w:val="18"/>
      </w:rPr>
      <w:t xml:space="preserve">thématique de </w:t>
    </w:r>
    <w:r w:rsidRPr="00086268">
      <w:rPr>
        <w:rFonts w:cs="Arial"/>
        <w:b/>
        <w:color w:val="000000"/>
        <w:sz w:val="18"/>
        <w:szCs w:val="18"/>
      </w:rPr>
      <w:t>l’OMIJ</w:t>
    </w:r>
    <w:r w:rsidRPr="00086268">
      <w:rPr>
        <w:rFonts w:cs="Arial"/>
        <w:color w:val="000000"/>
        <w:sz w:val="18"/>
        <w:szCs w:val="18"/>
      </w:rPr>
      <w:t xml:space="preserve"> (Observatoire des mutations institutionnelles et juridiques), Faculté de droit et des sciences économiques de </w:t>
    </w:r>
    <w:r w:rsidRPr="00086268">
      <w:rPr>
        <w:rFonts w:cs="Arial"/>
        <w:b/>
        <w:color w:val="000000"/>
        <w:sz w:val="18"/>
        <w:szCs w:val="18"/>
      </w:rPr>
      <w:t>l’Université de Limoge</w:t>
    </w:r>
    <w:r>
      <w:rPr>
        <w:rFonts w:cs="Arial"/>
        <w:b/>
        <w:color w:val="000000"/>
        <w:sz w:val="18"/>
        <w:szCs w:val="18"/>
      </w:rPr>
      <w:t>s</w:t>
    </w:r>
    <w:r w:rsidRPr="00086268">
      <w:rPr>
        <w:rFonts w:cs="Arial"/>
        <w:color w:val="000000"/>
        <w:sz w:val="18"/>
        <w:szCs w:val="18"/>
      </w:rPr>
      <w:t xml:space="preserve">, </w:t>
    </w:r>
    <w:r w:rsidR="00090B2F">
      <w:rPr>
        <w:rFonts w:cs="Arial"/>
        <w:color w:val="000000"/>
        <w:sz w:val="18"/>
        <w:szCs w:val="18"/>
      </w:rPr>
      <w:t xml:space="preserve"> et par le </w:t>
    </w:r>
    <w:r w:rsidRPr="00086268">
      <w:rPr>
        <w:rFonts w:cs="Arial"/>
        <w:color w:val="000000"/>
        <w:sz w:val="18"/>
        <w:szCs w:val="18"/>
      </w:rPr>
      <w:t xml:space="preserve"> </w:t>
    </w:r>
    <w:r w:rsidRPr="00086268">
      <w:rPr>
        <w:rFonts w:cs="Arial"/>
        <w:b/>
        <w:color w:val="000000"/>
        <w:sz w:val="18"/>
        <w:szCs w:val="18"/>
      </w:rPr>
      <w:t>CIDCE (Centre International de Droit Comparé de l’Environnement)</w:t>
    </w:r>
    <w:r w:rsidR="00090B2F">
      <w:rPr>
        <w:rFonts w:cs="Arial"/>
        <w:color w:val="000000"/>
        <w:sz w:val="18"/>
        <w:szCs w:val="18"/>
      </w:rPr>
      <w:t xml:space="preserve"> ONG internationale accréditée ECOSOC et Assemblée pour l’environnement des Nations Unies</w:t>
    </w:r>
  </w:p>
  <w:p w14:paraId="6A4CAAC7" w14:textId="77777777" w:rsidR="007B1754" w:rsidRPr="005E7F5C" w:rsidRDefault="007B1754" w:rsidP="00860084">
    <w:pPr>
      <w:pStyle w:val="Pieddepage"/>
      <w:ind w:right="360"/>
      <w:jc w:val="both"/>
      <w:rPr>
        <w:rFonts w:cs="Arial"/>
        <w:sz w:val="18"/>
        <w:szCs w:val="18"/>
      </w:rPr>
    </w:pPr>
    <w:r w:rsidRPr="00086268">
      <w:rPr>
        <w:rFonts w:cs="Arial"/>
        <w:color w:val="000000"/>
        <w:sz w:val="18"/>
        <w:szCs w:val="18"/>
      </w:rPr>
      <w:t xml:space="preserve">Pour plus d’informations : </w:t>
    </w:r>
    <w:hyperlink r:id="rId1" w:history="1">
      <w:r w:rsidRPr="005E7F5C">
        <w:rPr>
          <w:rStyle w:val="Lienhypertexte"/>
          <w:color w:val="auto"/>
          <w:sz w:val="18"/>
        </w:rPr>
        <w:t>www.cidce.org</w:t>
      </w:r>
    </w:hyperlink>
    <w:r w:rsidRPr="005E7F5C">
      <w:rPr>
        <w:rFonts w:cs="Arial"/>
        <w:sz w:val="18"/>
        <w:szCs w:val="18"/>
      </w:rPr>
      <w:t xml:space="preserve"> ou </w:t>
    </w:r>
    <w:hyperlink r:id="rId2" w:history="1">
      <w:r w:rsidRPr="005E7F5C">
        <w:rPr>
          <w:rStyle w:val="Lienhypertexte"/>
          <w:color w:val="auto"/>
          <w:sz w:val="18"/>
        </w:rPr>
        <w:t>michel.prieur@unilim.fr</w:t>
      </w:r>
    </w:hyperlink>
    <w:r w:rsidRPr="005E7F5C">
      <w:rPr>
        <w:rFonts w:cs="Arial"/>
        <w:sz w:val="18"/>
        <w:szCs w:val="18"/>
      </w:rPr>
      <w:t xml:space="preserve"> et </w:t>
    </w:r>
    <w:hyperlink r:id="rId3" w:history="1">
      <w:r w:rsidRPr="005E7F5C">
        <w:rPr>
          <w:rStyle w:val="Lienhypertexte"/>
          <w:color w:val="auto"/>
          <w:sz w:val="18"/>
        </w:rPr>
        <w:t>julienbetaille@gmail.com</w:t>
      </w:r>
    </w:hyperlink>
    <w:r w:rsidRPr="005E7F5C">
      <w:rPr>
        <w:rFonts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24AF1" w14:textId="77777777" w:rsidR="00AA26DE" w:rsidRDefault="00AA26D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87572" w14:textId="77777777" w:rsidR="00F82A2D" w:rsidRDefault="00F82A2D">
      <w:pPr>
        <w:spacing w:after="0" w:line="240" w:lineRule="auto"/>
      </w:pPr>
      <w:r>
        <w:separator/>
      </w:r>
    </w:p>
  </w:footnote>
  <w:footnote w:type="continuationSeparator" w:id="0">
    <w:p w14:paraId="68A8F28D" w14:textId="77777777" w:rsidR="00F82A2D" w:rsidRDefault="00F82A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C3D93" w14:textId="77777777" w:rsidR="00AA26DE" w:rsidRDefault="00AA26D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80C05" w14:textId="77777777" w:rsidR="00AA26DE" w:rsidRDefault="00AA26D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36B9B" w14:textId="77777777" w:rsidR="00AA26DE" w:rsidRDefault="00AA26D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8EC"/>
    <w:multiLevelType w:val="hybridMultilevel"/>
    <w:tmpl w:val="968A9A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5642ED6"/>
    <w:multiLevelType w:val="hybridMultilevel"/>
    <w:tmpl w:val="5C6C359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6EE7942"/>
    <w:multiLevelType w:val="hybridMultilevel"/>
    <w:tmpl w:val="A066D8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1CC7BE8"/>
    <w:multiLevelType w:val="hybridMultilevel"/>
    <w:tmpl w:val="6DAA8CB2"/>
    <w:lvl w:ilvl="0" w:tplc="8FE23F0E">
      <w:start w:val="1"/>
      <w:numFmt w:val="decimal"/>
      <w:lvlText w:val="%1."/>
      <w:lvlJc w:val="left"/>
      <w:pPr>
        <w:ind w:left="72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556388E"/>
    <w:multiLevelType w:val="hybridMultilevel"/>
    <w:tmpl w:val="068222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CCF766E"/>
    <w:multiLevelType w:val="hybridMultilevel"/>
    <w:tmpl w:val="A51EFAAA"/>
    <w:lvl w:ilvl="0" w:tplc="7B68CA2C">
      <w:start w:val="1"/>
      <w:numFmt w:val="decimal"/>
      <w:lvlText w:val="%1."/>
      <w:lvlJc w:val="left"/>
      <w:pPr>
        <w:ind w:left="72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9597C37"/>
    <w:multiLevelType w:val="hybridMultilevel"/>
    <w:tmpl w:val="8068A2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7E225C1"/>
    <w:multiLevelType w:val="hybridMultilevel"/>
    <w:tmpl w:val="0784CFCE"/>
    <w:lvl w:ilvl="0" w:tplc="5BCABE16">
      <w:start w:val="4"/>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68C9389E"/>
    <w:multiLevelType w:val="hybridMultilevel"/>
    <w:tmpl w:val="5BA2E81C"/>
    <w:lvl w:ilvl="0" w:tplc="1F9C0B10">
      <w:start w:val="1"/>
      <w:numFmt w:val="lowerLetter"/>
      <w:lvlText w:val="%1)"/>
      <w:lvlJc w:val="left"/>
      <w:pPr>
        <w:ind w:left="540" w:hanging="360"/>
      </w:pPr>
      <w:rPr>
        <w:rFonts w:ascii="Times New Roman" w:eastAsia="Times New Roman" w:hAnsi="Times New Roman" w:cs="HelveticaNeue-Roman"/>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9">
    <w:nsid w:val="69744B40"/>
    <w:multiLevelType w:val="hybridMultilevel"/>
    <w:tmpl w:val="8ADCB8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6"/>
  </w:num>
  <w:num w:numId="3">
    <w:abstractNumId w:val="9"/>
  </w:num>
  <w:num w:numId="4">
    <w:abstractNumId w:val="2"/>
  </w:num>
  <w:num w:numId="5">
    <w:abstractNumId w:val="8"/>
  </w:num>
  <w:num w:numId="6">
    <w:abstractNumId w:val="3"/>
  </w:num>
  <w:num w:numId="7">
    <w:abstractNumId w:val="5"/>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FB4"/>
    <w:rsid w:val="00026473"/>
    <w:rsid w:val="0003051D"/>
    <w:rsid w:val="00042041"/>
    <w:rsid w:val="000469AC"/>
    <w:rsid w:val="00053824"/>
    <w:rsid w:val="000549F3"/>
    <w:rsid w:val="000554A2"/>
    <w:rsid w:val="00090B2F"/>
    <w:rsid w:val="000A4AA5"/>
    <w:rsid w:val="000B6FB4"/>
    <w:rsid w:val="000D225E"/>
    <w:rsid w:val="000D5CFA"/>
    <w:rsid w:val="000E2563"/>
    <w:rsid w:val="0012409B"/>
    <w:rsid w:val="00155C1F"/>
    <w:rsid w:val="00171F4E"/>
    <w:rsid w:val="001762D1"/>
    <w:rsid w:val="00182BDF"/>
    <w:rsid w:val="001856A8"/>
    <w:rsid w:val="001959EA"/>
    <w:rsid w:val="001A28A9"/>
    <w:rsid w:val="001F7C7D"/>
    <w:rsid w:val="00207E60"/>
    <w:rsid w:val="002143D7"/>
    <w:rsid w:val="00231BE0"/>
    <w:rsid w:val="00254EA5"/>
    <w:rsid w:val="00271F25"/>
    <w:rsid w:val="002A1B73"/>
    <w:rsid w:val="002F0018"/>
    <w:rsid w:val="00316742"/>
    <w:rsid w:val="00324C58"/>
    <w:rsid w:val="003256B8"/>
    <w:rsid w:val="00380F7C"/>
    <w:rsid w:val="003A15B4"/>
    <w:rsid w:val="003A3C50"/>
    <w:rsid w:val="003D2723"/>
    <w:rsid w:val="004062B3"/>
    <w:rsid w:val="0041345E"/>
    <w:rsid w:val="00431875"/>
    <w:rsid w:val="004453DA"/>
    <w:rsid w:val="004573E5"/>
    <w:rsid w:val="004874E9"/>
    <w:rsid w:val="004A793D"/>
    <w:rsid w:val="004B55E7"/>
    <w:rsid w:val="004D6D5A"/>
    <w:rsid w:val="005229C4"/>
    <w:rsid w:val="005248DB"/>
    <w:rsid w:val="005400F7"/>
    <w:rsid w:val="005659D3"/>
    <w:rsid w:val="00590D85"/>
    <w:rsid w:val="005A6B44"/>
    <w:rsid w:val="005C2D2D"/>
    <w:rsid w:val="005D074D"/>
    <w:rsid w:val="005D0C27"/>
    <w:rsid w:val="005E6B7A"/>
    <w:rsid w:val="005E7F5C"/>
    <w:rsid w:val="005F37EC"/>
    <w:rsid w:val="00641563"/>
    <w:rsid w:val="00666811"/>
    <w:rsid w:val="00671CA7"/>
    <w:rsid w:val="006A5834"/>
    <w:rsid w:val="006D6290"/>
    <w:rsid w:val="006D6680"/>
    <w:rsid w:val="00744741"/>
    <w:rsid w:val="00771CAA"/>
    <w:rsid w:val="007B1754"/>
    <w:rsid w:val="007F30DA"/>
    <w:rsid w:val="007F480A"/>
    <w:rsid w:val="008133DF"/>
    <w:rsid w:val="00854771"/>
    <w:rsid w:val="00855EE8"/>
    <w:rsid w:val="00860084"/>
    <w:rsid w:val="008629AB"/>
    <w:rsid w:val="00886BEE"/>
    <w:rsid w:val="008A15CD"/>
    <w:rsid w:val="008A1622"/>
    <w:rsid w:val="008C4089"/>
    <w:rsid w:val="00934793"/>
    <w:rsid w:val="00941D72"/>
    <w:rsid w:val="00981239"/>
    <w:rsid w:val="009A6E5F"/>
    <w:rsid w:val="009B5451"/>
    <w:rsid w:val="009E0B83"/>
    <w:rsid w:val="009F0CF1"/>
    <w:rsid w:val="00A04096"/>
    <w:rsid w:val="00A3088C"/>
    <w:rsid w:val="00A36845"/>
    <w:rsid w:val="00A5619B"/>
    <w:rsid w:val="00A56798"/>
    <w:rsid w:val="00A90566"/>
    <w:rsid w:val="00A92073"/>
    <w:rsid w:val="00AA26DE"/>
    <w:rsid w:val="00AB3AAD"/>
    <w:rsid w:val="00AC4DEF"/>
    <w:rsid w:val="00AE3AC9"/>
    <w:rsid w:val="00AE4327"/>
    <w:rsid w:val="00B004A9"/>
    <w:rsid w:val="00B04FBB"/>
    <w:rsid w:val="00B926E9"/>
    <w:rsid w:val="00B930B4"/>
    <w:rsid w:val="00BB33C4"/>
    <w:rsid w:val="00BB390D"/>
    <w:rsid w:val="00C07ACF"/>
    <w:rsid w:val="00C13A82"/>
    <w:rsid w:val="00C24BEA"/>
    <w:rsid w:val="00C25C86"/>
    <w:rsid w:val="00C33B3A"/>
    <w:rsid w:val="00C62C0A"/>
    <w:rsid w:val="00C77C61"/>
    <w:rsid w:val="00C861D3"/>
    <w:rsid w:val="00CB50CD"/>
    <w:rsid w:val="00CB5BFC"/>
    <w:rsid w:val="00D139D5"/>
    <w:rsid w:val="00D1749C"/>
    <w:rsid w:val="00D56A57"/>
    <w:rsid w:val="00D93178"/>
    <w:rsid w:val="00DA0485"/>
    <w:rsid w:val="00DA2635"/>
    <w:rsid w:val="00DB7CFC"/>
    <w:rsid w:val="00DE60F6"/>
    <w:rsid w:val="00E6766F"/>
    <w:rsid w:val="00E7565B"/>
    <w:rsid w:val="00E83052"/>
    <w:rsid w:val="00E9413F"/>
    <w:rsid w:val="00EA4B26"/>
    <w:rsid w:val="00EB0926"/>
    <w:rsid w:val="00EC53E4"/>
    <w:rsid w:val="00EE4F49"/>
    <w:rsid w:val="00F10288"/>
    <w:rsid w:val="00F40B23"/>
    <w:rsid w:val="00F57520"/>
    <w:rsid w:val="00F66A19"/>
    <w:rsid w:val="00F725FA"/>
    <w:rsid w:val="00F82A2D"/>
    <w:rsid w:val="00F83C19"/>
    <w:rsid w:val="00F90F86"/>
    <w:rsid w:val="00FA0A28"/>
    <w:rsid w:val="00FA15B2"/>
    <w:rsid w:val="00FA42B8"/>
    <w:rsid w:val="00FB5215"/>
    <w:rsid w:val="00FC4A3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0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nhideWhenUsed/>
    <w:rsid w:val="002F001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PieddepageCar">
    <w:name w:val="Pied de page Car"/>
    <w:basedOn w:val="Policepardfaut"/>
    <w:link w:val="Pieddepage"/>
    <w:rsid w:val="002F0018"/>
    <w:rPr>
      <w:rFonts w:ascii="Times New Roman" w:eastAsia="Times New Roman" w:hAnsi="Times New Roman" w:cs="Times New Roman"/>
      <w:sz w:val="24"/>
      <w:szCs w:val="24"/>
      <w:lang w:eastAsia="ar-SA"/>
    </w:rPr>
  </w:style>
  <w:style w:type="character" w:styleId="Numrodepage">
    <w:name w:val="page number"/>
    <w:basedOn w:val="Policepardfaut"/>
    <w:rsid w:val="002F0018"/>
  </w:style>
  <w:style w:type="character" w:styleId="Lienhypertexte">
    <w:name w:val="Hyperlink"/>
    <w:rsid w:val="002F0018"/>
    <w:rPr>
      <w:color w:val="0000FF"/>
      <w:u w:val="single"/>
    </w:rPr>
  </w:style>
  <w:style w:type="paragraph" w:styleId="Paragraphedeliste">
    <w:name w:val="List Paragraph"/>
    <w:basedOn w:val="Normal"/>
    <w:uiPriority w:val="34"/>
    <w:qFormat/>
    <w:rsid w:val="00155C1F"/>
    <w:pPr>
      <w:ind w:left="720"/>
      <w:contextualSpacing/>
    </w:pPr>
  </w:style>
  <w:style w:type="paragraph" w:styleId="En-tte">
    <w:name w:val="header"/>
    <w:basedOn w:val="Normal"/>
    <w:link w:val="En-tteCar"/>
    <w:uiPriority w:val="99"/>
    <w:unhideWhenUsed/>
    <w:rsid w:val="00B004A9"/>
    <w:pPr>
      <w:tabs>
        <w:tab w:val="center" w:pos="4536"/>
        <w:tab w:val="right" w:pos="9072"/>
      </w:tabs>
      <w:spacing w:after="0" w:line="240" w:lineRule="auto"/>
    </w:pPr>
  </w:style>
  <w:style w:type="character" w:customStyle="1" w:styleId="En-tteCar">
    <w:name w:val="En-tête Car"/>
    <w:basedOn w:val="Policepardfaut"/>
    <w:link w:val="En-tte"/>
    <w:uiPriority w:val="99"/>
    <w:rsid w:val="00B004A9"/>
  </w:style>
  <w:style w:type="paragraph" w:styleId="Textedebulles">
    <w:name w:val="Balloon Text"/>
    <w:basedOn w:val="Normal"/>
    <w:link w:val="TextedebullesCar"/>
    <w:uiPriority w:val="99"/>
    <w:semiHidden/>
    <w:unhideWhenUsed/>
    <w:rsid w:val="006D6680"/>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D6680"/>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nhideWhenUsed/>
    <w:rsid w:val="002F001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PieddepageCar">
    <w:name w:val="Pied de page Car"/>
    <w:basedOn w:val="Policepardfaut"/>
    <w:link w:val="Pieddepage"/>
    <w:rsid w:val="002F0018"/>
    <w:rPr>
      <w:rFonts w:ascii="Times New Roman" w:eastAsia="Times New Roman" w:hAnsi="Times New Roman" w:cs="Times New Roman"/>
      <w:sz w:val="24"/>
      <w:szCs w:val="24"/>
      <w:lang w:eastAsia="ar-SA"/>
    </w:rPr>
  </w:style>
  <w:style w:type="character" w:styleId="Numrodepage">
    <w:name w:val="page number"/>
    <w:basedOn w:val="Policepardfaut"/>
    <w:rsid w:val="002F0018"/>
  </w:style>
  <w:style w:type="character" w:styleId="Lienhypertexte">
    <w:name w:val="Hyperlink"/>
    <w:rsid w:val="002F0018"/>
    <w:rPr>
      <w:color w:val="0000FF"/>
      <w:u w:val="single"/>
    </w:rPr>
  </w:style>
  <w:style w:type="paragraph" w:styleId="Paragraphedeliste">
    <w:name w:val="List Paragraph"/>
    <w:basedOn w:val="Normal"/>
    <w:uiPriority w:val="34"/>
    <w:qFormat/>
    <w:rsid w:val="00155C1F"/>
    <w:pPr>
      <w:ind w:left="720"/>
      <w:contextualSpacing/>
    </w:pPr>
  </w:style>
  <w:style w:type="paragraph" w:styleId="En-tte">
    <w:name w:val="header"/>
    <w:basedOn w:val="Normal"/>
    <w:link w:val="En-tteCar"/>
    <w:uiPriority w:val="99"/>
    <w:unhideWhenUsed/>
    <w:rsid w:val="00B004A9"/>
    <w:pPr>
      <w:tabs>
        <w:tab w:val="center" w:pos="4536"/>
        <w:tab w:val="right" w:pos="9072"/>
      </w:tabs>
      <w:spacing w:after="0" w:line="240" w:lineRule="auto"/>
    </w:pPr>
  </w:style>
  <w:style w:type="character" w:customStyle="1" w:styleId="En-tteCar">
    <w:name w:val="En-tête Car"/>
    <w:basedOn w:val="Policepardfaut"/>
    <w:link w:val="En-tte"/>
    <w:uiPriority w:val="99"/>
    <w:rsid w:val="00B004A9"/>
  </w:style>
  <w:style w:type="paragraph" w:styleId="Textedebulles">
    <w:name w:val="Balloon Text"/>
    <w:basedOn w:val="Normal"/>
    <w:link w:val="TextedebullesCar"/>
    <w:uiPriority w:val="99"/>
    <w:semiHidden/>
    <w:unhideWhenUsed/>
    <w:rsid w:val="006D6680"/>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D66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julienbetaille@gmail.com" TargetMode="External"/><Relationship Id="rId2" Type="http://schemas.openxmlformats.org/officeDocument/2006/relationships/hyperlink" Target="mailto:michel.prieur@unilim.fr" TargetMode="External"/><Relationship Id="rId1" Type="http://schemas.openxmlformats.org/officeDocument/2006/relationships/hyperlink" Target="http://www.cidc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22697-0E97-45A2-8324-37A4B753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6592</Words>
  <Characters>36256</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Prieur</dc:creator>
  <cp:keywords/>
  <dc:description/>
  <cp:lastModifiedBy>Michel Prieur</cp:lastModifiedBy>
  <cp:revision>30</cp:revision>
  <dcterms:created xsi:type="dcterms:W3CDTF">2018-05-20T08:45:00Z</dcterms:created>
  <dcterms:modified xsi:type="dcterms:W3CDTF">2018-05-22T10:59:00Z</dcterms:modified>
</cp:coreProperties>
</file>